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6F88" w:rsidRPr="003667CA" w:rsidRDefault="00F66F88" w:rsidP="007304AE">
      <w:pPr>
        <w:spacing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pt-PT" w:eastAsia="pt-BR"/>
        </w:rPr>
      </w:pPr>
      <w:r w:rsidRPr="003667CA">
        <w:rPr>
          <w:rFonts w:ascii="Times New Roman" w:eastAsia="Times New Roman" w:hAnsi="Times New Roman"/>
          <w:noProof/>
          <w:sz w:val="24"/>
          <w:szCs w:val="24"/>
          <w:lang w:eastAsia="pt-BR"/>
        </w:rPr>
        <w:drawing>
          <wp:inline distT="0" distB="0" distL="0" distR="0">
            <wp:extent cx="563245" cy="563245"/>
            <wp:effectExtent l="0" t="0" r="8255" b="825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563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6F88" w:rsidRPr="003667CA" w:rsidRDefault="00F66F88" w:rsidP="00F66F88">
      <w:pPr>
        <w:spacing w:line="240" w:lineRule="auto"/>
        <w:jc w:val="center"/>
        <w:rPr>
          <w:rFonts w:ascii="Times New Roman" w:eastAsia="Times New Roman" w:hAnsi="Times New Roman"/>
          <w:b/>
          <w:bCs/>
          <w:lang w:val="pt-PT" w:eastAsia="pt-BR"/>
        </w:rPr>
      </w:pPr>
      <w:r w:rsidRPr="003667CA">
        <w:rPr>
          <w:rFonts w:ascii="Times New Roman" w:eastAsia="Times New Roman" w:hAnsi="Times New Roman"/>
          <w:b/>
          <w:bCs/>
          <w:lang w:val="pt-PT" w:eastAsia="pt-BR"/>
        </w:rPr>
        <w:t>Ministério do Meio Ambiente</w:t>
      </w:r>
      <w:r w:rsidRPr="003667CA">
        <w:rPr>
          <w:rFonts w:ascii="Times New Roman" w:eastAsia="Times New Roman" w:hAnsi="Times New Roman"/>
          <w:b/>
          <w:bCs/>
          <w:lang w:val="pt-PT" w:eastAsia="pt-BR"/>
        </w:rPr>
        <w:br/>
        <w:t>Conselho Nacional de Recursos Hídricos</w:t>
      </w:r>
    </w:p>
    <w:p w:rsidR="00F66F88" w:rsidRPr="003667CA" w:rsidRDefault="00F66F88" w:rsidP="00F66F88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</w:p>
    <w:p w:rsidR="00F66F88" w:rsidRPr="003667CA" w:rsidRDefault="00F66F88" w:rsidP="00F66F88">
      <w:pPr>
        <w:spacing w:line="240" w:lineRule="auto"/>
        <w:jc w:val="center"/>
        <w:rPr>
          <w:rFonts w:ascii="Times New Roman" w:eastAsia="Times New Roman" w:hAnsi="Times New Roman"/>
          <w:sz w:val="24"/>
          <w:szCs w:val="24"/>
          <w:lang w:eastAsia="pt-BR"/>
        </w:rPr>
      </w:pP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PROPOSTA DE RESOLUÇÃO Nº____, DE ____ </w:t>
      </w:r>
      <w:proofErr w:type="spellStart"/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>DE</w:t>
      </w:r>
      <w:proofErr w:type="spellEnd"/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 __________ </w:t>
      </w:r>
      <w:proofErr w:type="spellStart"/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>DE</w:t>
      </w:r>
      <w:proofErr w:type="spellEnd"/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 201</w:t>
      </w:r>
      <w:r w:rsidR="00345720">
        <w:rPr>
          <w:rFonts w:ascii="Times New Roman" w:eastAsia="Times New Roman" w:hAnsi="Times New Roman"/>
          <w:sz w:val="24"/>
          <w:szCs w:val="24"/>
          <w:lang w:eastAsia="pt-BR"/>
        </w:rPr>
        <w:t>7</w:t>
      </w:r>
    </w:p>
    <w:p w:rsidR="007304AE" w:rsidRDefault="007304AE" w:rsidP="007304AE">
      <w:pPr>
        <w:spacing w:line="240" w:lineRule="auto"/>
        <w:ind w:left="4536"/>
        <w:jc w:val="both"/>
        <w:outlineLvl w:val="1"/>
        <w:rPr>
          <w:rFonts w:ascii="Times New Roman" w:eastAsia="Times New Roman" w:hAnsi="Times New Roman"/>
          <w:i/>
          <w:sz w:val="24"/>
          <w:szCs w:val="24"/>
          <w:lang w:eastAsia="pt-BR"/>
        </w:rPr>
      </w:pPr>
    </w:p>
    <w:p w:rsidR="00F66F88" w:rsidRDefault="00F66F88" w:rsidP="007304AE">
      <w:pPr>
        <w:spacing w:line="240" w:lineRule="auto"/>
        <w:ind w:left="4678"/>
        <w:jc w:val="both"/>
        <w:outlineLvl w:val="1"/>
        <w:rPr>
          <w:rFonts w:ascii="Times New Roman" w:eastAsia="Times New Roman" w:hAnsi="Times New Roman"/>
          <w:i/>
          <w:sz w:val="24"/>
          <w:szCs w:val="24"/>
          <w:lang w:eastAsia="pt-BR"/>
        </w:rPr>
      </w:pPr>
      <w:r w:rsidRPr="003667CA">
        <w:rPr>
          <w:rFonts w:ascii="Times New Roman" w:eastAsia="Times New Roman" w:hAnsi="Times New Roman"/>
          <w:i/>
          <w:sz w:val="24"/>
          <w:szCs w:val="24"/>
          <w:lang w:eastAsia="pt-BR"/>
        </w:rPr>
        <w:t>Estabelece diretrizes para a gestão integrada de recursos hídricos superficiais e subterrâneos</w:t>
      </w:r>
      <w:r w:rsidRPr="004A6431">
        <w:rPr>
          <w:rFonts w:ascii="Times New Roman" w:eastAsia="Times New Roman" w:hAnsi="Times New Roman"/>
          <w:i/>
          <w:color w:val="000000"/>
          <w:sz w:val="24"/>
          <w:szCs w:val="24"/>
          <w:lang w:eastAsia="pt-BR"/>
        </w:rPr>
        <w:t xml:space="preserve"> </w:t>
      </w:r>
      <w:r w:rsidRPr="00F66F88">
        <w:rPr>
          <w:rFonts w:ascii="Times New Roman" w:eastAsia="Times New Roman" w:hAnsi="Times New Roman"/>
          <w:i/>
          <w:color w:val="FF0000"/>
          <w:sz w:val="24"/>
          <w:szCs w:val="24"/>
          <w:lang w:eastAsia="pt-BR"/>
        </w:rPr>
        <w:t>e a articulação entre a União e os Estados e o Distrito Federal</w:t>
      </w:r>
      <w:r w:rsidR="00925CF5">
        <w:rPr>
          <w:rFonts w:ascii="Times New Roman" w:eastAsia="Times New Roman" w:hAnsi="Times New Roman"/>
          <w:i/>
          <w:color w:val="FF0000"/>
          <w:sz w:val="24"/>
          <w:szCs w:val="24"/>
          <w:lang w:eastAsia="pt-BR"/>
        </w:rPr>
        <w:t xml:space="preserve"> </w:t>
      </w:r>
      <w:r w:rsidR="00925CF5" w:rsidRPr="00925CF5">
        <w:rPr>
          <w:rFonts w:ascii="Times New Roman" w:eastAsia="Times New Roman" w:hAnsi="Times New Roman"/>
          <w:i/>
          <w:color w:val="FF0000"/>
          <w:sz w:val="24"/>
          <w:szCs w:val="24"/>
          <w:highlight w:val="yellow"/>
          <w:lang w:eastAsia="pt-BR"/>
        </w:rPr>
        <w:t>(entes federativos)</w:t>
      </w:r>
      <w:r w:rsidRPr="00F66F88">
        <w:rPr>
          <w:rFonts w:ascii="Times New Roman" w:eastAsia="Times New Roman" w:hAnsi="Times New Roman"/>
          <w:i/>
          <w:color w:val="FF0000"/>
          <w:sz w:val="24"/>
          <w:szCs w:val="24"/>
          <w:lang w:eastAsia="pt-BR"/>
        </w:rPr>
        <w:t xml:space="preserve"> com vistas ao fortalecimento dessa gestão</w:t>
      </w:r>
      <w:r w:rsidRPr="003667CA">
        <w:rPr>
          <w:rFonts w:ascii="Times New Roman" w:eastAsia="Times New Roman" w:hAnsi="Times New Roman"/>
          <w:i/>
          <w:sz w:val="24"/>
          <w:szCs w:val="24"/>
          <w:lang w:eastAsia="pt-BR"/>
        </w:rPr>
        <w:t xml:space="preserve">.  </w:t>
      </w:r>
    </w:p>
    <w:p w:rsidR="00F66F88" w:rsidRPr="003667CA" w:rsidRDefault="00F66F88" w:rsidP="00F66F88">
      <w:pPr>
        <w:spacing w:line="240" w:lineRule="auto"/>
        <w:ind w:left="1416"/>
        <w:jc w:val="both"/>
        <w:outlineLvl w:val="1"/>
        <w:rPr>
          <w:rFonts w:ascii="Times New Roman" w:eastAsia="Times New Roman" w:hAnsi="Times New Roman"/>
          <w:strike/>
          <w:sz w:val="24"/>
          <w:szCs w:val="24"/>
          <w:lang w:eastAsia="pt-BR"/>
        </w:rPr>
      </w:pPr>
    </w:p>
    <w:p w:rsidR="00F66F88" w:rsidRPr="003667CA" w:rsidRDefault="00F66F88" w:rsidP="00F66F88">
      <w:pPr>
        <w:spacing w:line="240" w:lineRule="auto"/>
        <w:ind w:firstLine="1416"/>
        <w:jc w:val="both"/>
        <w:outlineLvl w:val="1"/>
        <w:rPr>
          <w:rFonts w:ascii="Times New Roman" w:eastAsia="Times New Roman" w:hAnsi="Times New Roman"/>
          <w:i/>
          <w:sz w:val="24"/>
          <w:szCs w:val="24"/>
          <w:lang w:eastAsia="pt-BR"/>
        </w:rPr>
      </w:pPr>
    </w:p>
    <w:p w:rsidR="00F66F88" w:rsidRPr="003667CA" w:rsidRDefault="00F66F88" w:rsidP="00F66F88">
      <w:pPr>
        <w:spacing w:after="12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O CONSELHO NACIONAL DE RECURSOS HÍDRICOS-CNRH, no uso das competências que lhe são conferidas pelas Leis nos 9.433, de 8 de janeiro de 1997, e 9.984, de 17 de julho de 2000, e tendo em vista o disposto em seu Regimento Interno, anexo à Portaria MMA no 437, </w:t>
      </w:r>
      <w:proofErr w:type="gramStart"/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>de</w:t>
      </w:r>
      <w:proofErr w:type="gramEnd"/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 8 de novembro de 2013, e </w:t>
      </w:r>
    </w:p>
    <w:p w:rsidR="00F66F88" w:rsidRDefault="00F66F88" w:rsidP="00F66F88">
      <w:pPr>
        <w:spacing w:after="12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Considerando que o art. 26, da Constituição Federal inclui dentre os bens dos Estados as águas superficiais </w:t>
      </w:r>
      <w:r w:rsidRPr="00C04CEA">
        <w:rPr>
          <w:rFonts w:ascii="Times New Roman" w:eastAsia="Times New Roman" w:hAnsi="Times New Roman"/>
          <w:sz w:val="24"/>
          <w:szCs w:val="24"/>
          <w:lang w:eastAsia="pt-BR"/>
        </w:rPr>
        <w:t>ou</w:t>
      </w: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 subterrâneas, fluentes, emergentes e em depósito, ressalvadas as decorrentes de obras da União;</w:t>
      </w:r>
    </w:p>
    <w:p w:rsidR="000606C4" w:rsidRPr="003667CA" w:rsidRDefault="000606C4" w:rsidP="00F66F88">
      <w:pPr>
        <w:spacing w:after="12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/>
          <w:sz w:val="24"/>
          <w:szCs w:val="24"/>
          <w:lang w:eastAsia="pt-BR"/>
        </w:rPr>
        <w:t>(</w:t>
      </w:r>
      <w:r w:rsidRPr="000606C4">
        <w:rPr>
          <w:rFonts w:ascii="Times New Roman" w:eastAsia="Times New Roman" w:hAnsi="Times New Roman"/>
          <w:sz w:val="24"/>
          <w:szCs w:val="24"/>
          <w:highlight w:val="yellow"/>
          <w:lang w:eastAsia="pt-BR"/>
        </w:rPr>
        <w:t>Artigo 31 da 9433</w:t>
      </w:r>
      <w:r>
        <w:rPr>
          <w:rFonts w:ascii="Times New Roman" w:eastAsia="Times New Roman" w:hAnsi="Times New Roman"/>
          <w:sz w:val="24"/>
          <w:szCs w:val="24"/>
          <w:lang w:eastAsia="pt-BR"/>
        </w:rPr>
        <w:t xml:space="preserve">) </w:t>
      </w:r>
    </w:p>
    <w:p w:rsidR="00F66F88" w:rsidRPr="003667CA" w:rsidRDefault="00F66F88" w:rsidP="00F66F88">
      <w:pPr>
        <w:spacing w:after="12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>Considerando que o art. 4</w:t>
      </w:r>
      <w:r w:rsidRPr="003667CA">
        <w:rPr>
          <w:rFonts w:ascii="Times New Roman" w:eastAsia="Times New Roman" w:hAnsi="Times New Roman"/>
          <w:sz w:val="24"/>
          <w:szCs w:val="24"/>
          <w:vertAlign w:val="superscript"/>
          <w:lang w:eastAsia="pt-BR"/>
        </w:rPr>
        <w:t>o</w:t>
      </w: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>, da Lei nº 9.433 de 1.997, determina a articulação da União com os Estados para o gerenciamento dos recursos hídricos de interesse comum;</w:t>
      </w:r>
    </w:p>
    <w:p w:rsidR="00F66F88" w:rsidRPr="00C64CAD" w:rsidRDefault="00F66F88" w:rsidP="00F66F88">
      <w:pPr>
        <w:spacing w:after="12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>Considerando que o inciso I do art. 32, da Lei nº 9.433 de 1997, define a gestão integrada das á</w:t>
      </w:r>
      <w:r w:rsidRPr="00C64CAD">
        <w:rPr>
          <w:rFonts w:ascii="Times New Roman" w:eastAsia="Times New Roman" w:hAnsi="Times New Roman"/>
          <w:sz w:val="24"/>
          <w:szCs w:val="24"/>
          <w:lang w:eastAsia="pt-BR"/>
        </w:rPr>
        <w:t>guas como um dos objetivos do Sistema Nacional de Recursos Hídricos;</w:t>
      </w:r>
    </w:p>
    <w:p w:rsidR="00F66F88" w:rsidRPr="00F66F88" w:rsidRDefault="00F66F88" w:rsidP="00F66F88">
      <w:pPr>
        <w:spacing w:after="120" w:line="36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pt-BR"/>
        </w:rPr>
      </w:pPr>
      <w:r w:rsidRPr="00F66F88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 xml:space="preserve">Considerando a Resolução CNRH nº 13, de 25 de setembro de 2000, que estabelece diretrizes para implementação do </w:t>
      </w:r>
      <w:r w:rsidR="008657A3" w:rsidRPr="00F66F88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Sistema</w:t>
      </w:r>
      <w:r w:rsidRPr="00F66F88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 xml:space="preserve"> Nacional de Informações sobre Recursos Hídricos;</w:t>
      </w:r>
    </w:p>
    <w:p w:rsidR="00F66F88" w:rsidRPr="00F66F88" w:rsidRDefault="00F66F88" w:rsidP="00F66F88">
      <w:pPr>
        <w:spacing w:after="120" w:line="36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pt-BR"/>
        </w:rPr>
      </w:pPr>
      <w:r w:rsidRPr="00F66F88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 xml:space="preserve">Considerando a necessidade de avanços na Resolução CNRH n° 15, de 11 de janeiro de 2001, que estabelece que na implementação dos instrumentos da Política Nacional de Recursos </w:t>
      </w:r>
      <w:r w:rsidRPr="00F66F88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lastRenderedPageBreak/>
        <w:t>Hídricos, deverão ser observadas diretrizes que assegurem a promoção da gestão integrada das águas superficiais e subterrâneas;</w:t>
      </w:r>
    </w:p>
    <w:p w:rsidR="00F66F88" w:rsidRPr="00F66F88" w:rsidRDefault="00F66F88" w:rsidP="00F66F88">
      <w:pPr>
        <w:spacing w:after="120" w:line="36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pt-BR"/>
        </w:rPr>
      </w:pPr>
      <w:r w:rsidRPr="00F66F88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 xml:space="preserve">Considerando a Resolução CNRH nº 22, de 24 de maio de 2002, que estabelece as diretrizes gerais para a inserção das águas subterrâneas no instrumento Planos de Recursos Hídricos; </w:t>
      </w:r>
    </w:p>
    <w:p w:rsidR="00F66F88" w:rsidRPr="00F66F88" w:rsidRDefault="00F66F88" w:rsidP="00F66F88">
      <w:pPr>
        <w:spacing w:after="120" w:line="36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pt-BR"/>
        </w:rPr>
      </w:pPr>
      <w:r w:rsidRPr="00F66F88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 xml:space="preserve">Considerando a Resolução CNRH nº 91, de 5 de novembro de 2008, que dispõe sobre procedimentos gerais para o enquadramento dos corpos de água superficiais e subterrâneos; </w:t>
      </w:r>
    </w:p>
    <w:p w:rsidR="00F66F88" w:rsidRPr="00F66F88" w:rsidRDefault="00F66F88" w:rsidP="00F66F88">
      <w:pPr>
        <w:spacing w:after="120" w:line="36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pt-BR"/>
        </w:rPr>
      </w:pPr>
      <w:r w:rsidRPr="00F66F88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 xml:space="preserve">Considerando a Resolução CNRH nº 92, de 5 de novembro de 2008, que estabelece critérios e procedimentos gerais para a proteção e conservação das águas subterrâneas no território brasileiro; </w:t>
      </w:r>
    </w:p>
    <w:p w:rsidR="00F66F88" w:rsidRPr="00F66F88" w:rsidRDefault="00F66F88" w:rsidP="00F66F88">
      <w:pPr>
        <w:spacing w:after="120" w:line="36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pt-BR"/>
        </w:rPr>
      </w:pPr>
      <w:r w:rsidRPr="00F66F88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 xml:space="preserve">Considerando a Resolução CONAMA nº 396, de 3 de abril de 2008, que dispõe sobre a classificação e diretrizes ambientais para o enquadramento das águas subterrâneas; </w:t>
      </w:r>
    </w:p>
    <w:p w:rsidR="00F66F88" w:rsidRPr="00F66F88" w:rsidRDefault="00F66F88" w:rsidP="00F66F88">
      <w:pPr>
        <w:spacing w:after="120" w:line="36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pt-BR"/>
        </w:rPr>
      </w:pPr>
      <w:r w:rsidRPr="00F66F88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Considerando a Resolução CNRH nº 99, de 26 de março de 2009, que aprovou o Detalhamento Operativo dos Programas do Plano Nacional de Recursos Hídricos (Programas VIII, X, XI e XII);</w:t>
      </w:r>
    </w:p>
    <w:p w:rsidR="00F66F88" w:rsidRPr="00F66F88" w:rsidRDefault="00F66F88" w:rsidP="00F66F88">
      <w:pPr>
        <w:spacing w:after="120" w:line="36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pt-BR"/>
        </w:rPr>
      </w:pPr>
      <w:r w:rsidRPr="00F66F88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Considerando a Resolução CNRH nº 107, de 13 de abril de 2010, que estabelece diretrizes e critérios a serem adotados para o planejamento, a implantação e a operação de Rede Nacional de Monitoramento Integrado Qualitativo e Quantitativo de Águas Subterrâneas;</w:t>
      </w:r>
    </w:p>
    <w:p w:rsidR="00F66F88" w:rsidRPr="003667CA" w:rsidRDefault="00F66F88" w:rsidP="00F66F88">
      <w:pPr>
        <w:spacing w:after="12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C64CAD">
        <w:rPr>
          <w:rFonts w:ascii="Times New Roman" w:eastAsia="Times New Roman" w:hAnsi="Times New Roman"/>
          <w:sz w:val="24"/>
          <w:szCs w:val="24"/>
          <w:lang w:eastAsia="pt-BR"/>
        </w:rPr>
        <w:t>Considerando que a Resolução CNRH nº 126, de 29 de junho de 2011, estabelece diretrizes para o cadastro de usuários de recursos hídricos e para a integração das bases de dados referentes aos usos de recursos hídricos superficiais e subterrâneo</w:t>
      </w: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>s;</w:t>
      </w:r>
    </w:p>
    <w:p w:rsidR="00F66F88" w:rsidRDefault="00F66F88" w:rsidP="00F66F88">
      <w:pPr>
        <w:spacing w:after="120" w:line="360" w:lineRule="auto"/>
        <w:jc w:val="both"/>
        <w:rPr>
          <w:ins w:id="0" w:author="MMA" w:date="2017-03-14T11:30:00Z"/>
          <w:rFonts w:ascii="Times New Roman" w:eastAsia="Times New Roman" w:hAnsi="Times New Roman"/>
          <w:sz w:val="24"/>
          <w:szCs w:val="24"/>
          <w:lang w:eastAsia="pt-BR"/>
        </w:rPr>
      </w:pP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>Considerando que a Resolução CNRH nº 145, de 12 de dezembro de 2012, estabelece diretrizes para a elaboração de Planos de Recursos Hídricos de Bacias hidrográficas;</w:t>
      </w:r>
    </w:p>
    <w:p w:rsidR="006D636E" w:rsidRPr="003667CA" w:rsidRDefault="006D636E" w:rsidP="00F66F88">
      <w:pPr>
        <w:spacing w:after="12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ins w:id="1" w:author="MMA" w:date="2017-03-14T11:30:00Z">
        <w:r>
          <w:rPr>
            <w:rFonts w:ascii="Times New Roman" w:eastAsia="Times New Roman" w:hAnsi="Times New Roman"/>
            <w:sz w:val="24"/>
            <w:szCs w:val="24"/>
            <w:lang w:eastAsia="pt-BR"/>
          </w:rPr>
          <w:t xml:space="preserve">[Resolução CNRH nº 153/2013 - </w:t>
        </w:r>
        <w:proofErr w:type="gramStart"/>
        <w:r>
          <w:rPr>
            <w:rFonts w:ascii="Times New Roman" w:eastAsia="Times New Roman" w:hAnsi="Times New Roman"/>
            <w:sz w:val="24"/>
            <w:szCs w:val="24"/>
            <w:lang w:eastAsia="pt-BR"/>
          </w:rPr>
          <w:t>Verificar?]</w:t>
        </w:r>
      </w:ins>
      <w:proofErr w:type="gramEnd"/>
    </w:p>
    <w:p w:rsidR="00F66F88" w:rsidRPr="003667CA" w:rsidRDefault="00F66F88" w:rsidP="00F66F88">
      <w:pPr>
        <w:spacing w:after="12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>Considerando que a gestão integrada compreende processos</w:t>
      </w:r>
      <w:r w:rsidR="00F47EB3">
        <w:rPr>
          <w:rFonts w:ascii="Times New Roman" w:eastAsia="Times New Roman" w:hAnsi="Times New Roman"/>
          <w:sz w:val="24"/>
          <w:szCs w:val="24"/>
          <w:lang w:eastAsia="pt-BR"/>
        </w:rPr>
        <w:t xml:space="preserve"> </w:t>
      </w:r>
      <w:del w:id="2" w:author="Roseli dos Santos Souza" w:date="2017-05-22T15:46:00Z">
        <w:r w:rsidR="00F47EB3" w:rsidRPr="008657A3" w:rsidDel="00B25FAC">
          <w:rPr>
            <w:rFonts w:ascii="Times New Roman" w:eastAsia="Times New Roman" w:hAnsi="Times New Roman"/>
            <w:sz w:val="24"/>
            <w:szCs w:val="24"/>
            <w:highlight w:val="yellow"/>
            <w:lang w:eastAsia="pt-BR"/>
            <w:rPrChange w:id="3" w:author="MMA" w:date="2017-03-14T10:44:00Z"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rPrChange>
          </w:rPr>
          <w:delText>sistêmicos</w:delText>
        </w:r>
        <w:r w:rsidR="00F47EB3" w:rsidDel="00B25FAC">
          <w:rPr>
            <w:rFonts w:ascii="Times New Roman" w:eastAsia="Times New Roman" w:hAnsi="Times New Roman"/>
            <w:sz w:val="24"/>
            <w:szCs w:val="24"/>
            <w:lang w:eastAsia="pt-BR"/>
          </w:rPr>
          <w:delText xml:space="preserve"> </w:delText>
        </w:r>
      </w:del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que visam </w:t>
      </w:r>
      <w:r w:rsidR="00F47EB3">
        <w:rPr>
          <w:rFonts w:ascii="Times New Roman" w:eastAsia="Times New Roman" w:hAnsi="Times New Roman"/>
          <w:sz w:val="24"/>
          <w:szCs w:val="24"/>
          <w:lang w:eastAsia="pt-BR"/>
        </w:rPr>
        <w:t xml:space="preserve">a </w:t>
      </w: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garantir </w:t>
      </w:r>
      <w:ins w:id="4" w:author="MMA" w:date="2017-03-14T10:45:00Z">
        <w:r w:rsidR="008657A3">
          <w:rPr>
            <w:rFonts w:ascii="Times New Roman" w:eastAsia="Times New Roman" w:hAnsi="Times New Roman"/>
            <w:sz w:val="24"/>
            <w:szCs w:val="24"/>
            <w:lang w:eastAsia="pt-BR"/>
          </w:rPr>
          <w:t xml:space="preserve">efetividade </w:t>
        </w:r>
      </w:ins>
      <w:del w:id="5" w:author="MMA" w:date="2017-03-14T10:45:00Z">
        <w:r w:rsidRPr="003667CA" w:rsidDel="008657A3">
          <w:rPr>
            <w:rFonts w:ascii="Times New Roman" w:eastAsia="Times New Roman" w:hAnsi="Times New Roman"/>
            <w:sz w:val="24"/>
            <w:szCs w:val="24"/>
            <w:lang w:eastAsia="pt-BR"/>
          </w:rPr>
          <w:delText xml:space="preserve">eficiência </w:delText>
        </w:r>
      </w:del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na conservação e </w:t>
      </w:r>
      <w:ins w:id="6" w:author="MMA" w:date="2017-03-14T10:45:00Z">
        <w:r w:rsidR="008657A3" w:rsidRPr="003667CA">
          <w:rPr>
            <w:rFonts w:ascii="Times New Roman" w:eastAsia="Times New Roman" w:hAnsi="Times New Roman"/>
            <w:sz w:val="24"/>
            <w:szCs w:val="24"/>
            <w:lang w:eastAsia="pt-BR"/>
          </w:rPr>
          <w:t xml:space="preserve">eficiência </w:t>
        </w:r>
      </w:ins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>na alocação dos recursos hídricos superficiais e subterrâneos</w:t>
      </w:r>
      <w:ins w:id="7" w:author="MMA" w:date="2017-03-14T10:45:00Z">
        <w:r w:rsidR="008657A3">
          <w:rPr>
            <w:rFonts w:ascii="Times New Roman" w:eastAsia="Times New Roman" w:hAnsi="Times New Roman"/>
            <w:sz w:val="24"/>
            <w:szCs w:val="24"/>
            <w:lang w:eastAsia="pt-BR"/>
          </w:rPr>
          <w:t>,</w:t>
        </w:r>
      </w:ins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 e a sustentabilidade </w:t>
      </w:r>
      <w:r w:rsidRPr="002F18CF">
        <w:rPr>
          <w:rFonts w:ascii="Times New Roman" w:eastAsia="Times New Roman" w:hAnsi="Times New Roman"/>
          <w:strike/>
          <w:color w:val="FF0000"/>
          <w:sz w:val="24"/>
          <w:szCs w:val="24"/>
          <w:lang w:eastAsia="pt-BR"/>
        </w:rPr>
        <w:t xml:space="preserve">ambiental </w:t>
      </w:r>
      <w:r w:rsidRPr="002F18CF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h</w:t>
      </w:r>
      <w:r w:rsidRPr="00F66F88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ídrica</w:t>
      </w: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>, baseando-se no princípio de que os recursos hídricos são limitados e seus usos são interdependentes, resolve:</w:t>
      </w:r>
    </w:p>
    <w:p w:rsidR="001D7127" w:rsidRPr="00F66F88" w:rsidRDefault="00F66F88" w:rsidP="00F66F88">
      <w:pPr>
        <w:pStyle w:val="Recuodecorpodetexto21"/>
        <w:tabs>
          <w:tab w:val="left" w:pos="1440"/>
        </w:tabs>
        <w:spacing w:line="360" w:lineRule="auto"/>
        <w:ind w:right="-2" w:firstLine="0"/>
        <w:jc w:val="both"/>
        <w:rPr>
          <w:color w:val="FF0000"/>
          <w:lang w:eastAsia="pt-BR"/>
        </w:rPr>
      </w:pPr>
      <w:r w:rsidRPr="00F66F88">
        <w:rPr>
          <w:color w:val="FF0000"/>
          <w:lang w:eastAsia="pt-BR"/>
        </w:rPr>
        <w:t>Art. 1º Estabelecer diretrizes para a gestão integrada de recursos hídricos superficiais e subterrâneos e a articulação entre a União, os Estados e o Distrito Federal</w:t>
      </w:r>
      <w:ins w:id="8" w:author="MMA" w:date="2017-03-14T10:52:00Z">
        <w:r w:rsidR="008657A3">
          <w:rPr>
            <w:color w:val="FF0000"/>
            <w:lang w:eastAsia="pt-BR"/>
          </w:rPr>
          <w:t xml:space="preserve"> (entes federativos)</w:t>
        </w:r>
      </w:ins>
      <w:r w:rsidRPr="00F66F88">
        <w:rPr>
          <w:color w:val="FF0000"/>
          <w:lang w:eastAsia="pt-BR"/>
        </w:rPr>
        <w:t xml:space="preserve"> com vistas </w:t>
      </w:r>
      <w:del w:id="9" w:author="MMA" w:date="2017-03-14T10:54:00Z">
        <w:r w:rsidRPr="00F66F88" w:rsidDel="00C22961">
          <w:rPr>
            <w:color w:val="FF0000"/>
            <w:lang w:eastAsia="pt-BR"/>
          </w:rPr>
          <w:delText>ao fortalecimento dessa gestão</w:delText>
        </w:r>
      </w:del>
      <w:ins w:id="10" w:author="MMA" w:date="2017-03-14T11:14:00Z">
        <w:r w:rsidR="00C30F41">
          <w:rPr>
            <w:color w:val="FF0000"/>
            <w:lang w:eastAsia="pt-BR"/>
          </w:rPr>
          <w:t>a</w:t>
        </w:r>
      </w:ins>
      <w:ins w:id="11" w:author="MMA" w:date="2017-03-14T10:54:00Z">
        <w:r w:rsidR="00C22961">
          <w:rPr>
            <w:color w:val="FF0000"/>
            <w:lang w:eastAsia="pt-BR"/>
          </w:rPr>
          <w:t xml:space="preserve"> sua efetivação</w:t>
        </w:r>
      </w:ins>
      <w:r w:rsidRPr="00F66F88">
        <w:rPr>
          <w:color w:val="FF0000"/>
          <w:lang w:eastAsia="pt-BR"/>
        </w:rPr>
        <w:t>.</w:t>
      </w:r>
    </w:p>
    <w:p w:rsidR="00F66F88" w:rsidRPr="003667CA" w:rsidRDefault="00F66F88" w:rsidP="00F66F88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lastRenderedPageBreak/>
        <w:t>Art. 2º Para fins desta resolução, serão adotadas as seguintes definições:</w:t>
      </w:r>
    </w:p>
    <w:p w:rsidR="00F66F88" w:rsidRPr="003667CA" w:rsidRDefault="00F66F88" w:rsidP="00F66F88">
      <w:pPr>
        <w:pStyle w:val="Recuodecorpodetexto21"/>
        <w:numPr>
          <w:ilvl w:val="0"/>
          <w:numId w:val="1"/>
        </w:numPr>
        <w:tabs>
          <w:tab w:val="left" w:pos="851"/>
        </w:tabs>
        <w:spacing w:line="360" w:lineRule="auto"/>
        <w:ind w:left="851" w:right="0" w:hanging="142"/>
        <w:jc w:val="both"/>
        <w:rPr>
          <w:lang w:eastAsia="pt-BR"/>
        </w:rPr>
      </w:pPr>
      <w:r w:rsidRPr="003667CA">
        <w:rPr>
          <w:lang w:eastAsia="pt-BR"/>
        </w:rPr>
        <w:t>Aquífero</w:t>
      </w:r>
      <w:ins w:id="12" w:author="MMA" w:date="2017-03-14T11:31:00Z">
        <w:r w:rsidR="006D636E">
          <w:rPr>
            <w:lang w:eastAsia="pt-BR"/>
          </w:rPr>
          <w:t>:</w:t>
        </w:r>
      </w:ins>
      <w:r w:rsidRPr="003667CA">
        <w:rPr>
          <w:lang w:eastAsia="pt-BR"/>
        </w:rPr>
        <w:t xml:space="preserve"> Corpo </w:t>
      </w:r>
      <w:proofErr w:type="spellStart"/>
      <w:r w:rsidRPr="003667CA">
        <w:rPr>
          <w:lang w:eastAsia="pt-BR"/>
        </w:rPr>
        <w:t>hidrogeológico</w:t>
      </w:r>
      <w:proofErr w:type="spellEnd"/>
      <w:r>
        <w:rPr>
          <w:lang w:eastAsia="pt-BR"/>
        </w:rPr>
        <w:t>,</w:t>
      </w:r>
      <w:r w:rsidRPr="003667CA">
        <w:rPr>
          <w:lang w:eastAsia="pt-BR"/>
        </w:rPr>
        <w:t xml:space="preserve"> formação geológica com capacidade de acumular e transmitir água através dos seus poros, fissuras, ou espaços resultantes da dissolução e carreamento de materiais rochosos;</w:t>
      </w:r>
    </w:p>
    <w:p w:rsidR="00F66F88" w:rsidRPr="003667CA" w:rsidDel="006D636E" w:rsidRDefault="00F66F88" w:rsidP="002A3FAC">
      <w:pPr>
        <w:pStyle w:val="Recuodecorpodetexto21"/>
        <w:tabs>
          <w:tab w:val="left" w:pos="851"/>
        </w:tabs>
        <w:spacing w:line="360" w:lineRule="auto"/>
        <w:ind w:right="0" w:firstLine="0"/>
        <w:jc w:val="both"/>
        <w:rPr>
          <w:del w:id="13" w:author="MMA" w:date="2017-03-14T11:31:00Z"/>
          <w:lang w:eastAsia="pt-BR"/>
        </w:rPr>
        <w:pPrChange w:id="14" w:author="Roseli dos Santos Souza" w:date="2017-05-22T15:54:00Z">
          <w:pPr>
            <w:pStyle w:val="Recuodecorpodetexto21"/>
            <w:numPr>
              <w:numId w:val="1"/>
            </w:numPr>
            <w:tabs>
              <w:tab w:val="left" w:pos="851"/>
            </w:tabs>
            <w:spacing w:line="360" w:lineRule="auto"/>
            <w:ind w:left="851" w:right="0" w:hanging="142"/>
            <w:jc w:val="both"/>
          </w:pPr>
        </w:pPrChange>
      </w:pPr>
    </w:p>
    <w:p w:rsidR="00F66F88" w:rsidRDefault="00F66F88" w:rsidP="00F66F88">
      <w:pPr>
        <w:pStyle w:val="Recuodecorpodetexto21"/>
        <w:numPr>
          <w:ilvl w:val="0"/>
          <w:numId w:val="1"/>
        </w:numPr>
        <w:tabs>
          <w:tab w:val="left" w:pos="851"/>
        </w:tabs>
        <w:spacing w:line="360" w:lineRule="auto"/>
        <w:ind w:left="851" w:right="0" w:hanging="142"/>
        <w:jc w:val="both"/>
        <w:rPr>
          <w:ins w:id="15" w:author="MMA" w:date="2017-03-14T11:19:00Z"/>
          <w:lang w:eastAsia="pt-BR"/>
        </w:rPr>
      </w:pPr>
      <w:proofErr w:type="spellStart"/>
      <w:r w:rsidRPr="003667CA">
        <w:rPr>
          <w:lang w:eastAsia="pt-BR"/>
        </w:rPr>
        <w:t>Aquífero</w:t>
      </w:r>
      <w:proofErr w:type="spellEnd"/>
      <w:r w:rsidRPr="003667CA">
        <w:rPr>
          <w:lang w:eastAsia="pt-BR"/>
        </w:rPr>
        <w:t xml:space="preserve"> Livre: aquífero que possui uma s</w:t>
      </w:r>
      <w:r w:rsidRPr="006D636E">
        <w:rPr>
          <w:color w:val="FF0000"/>
          <w:lang w:eastAsia="pt-BR"/>
          <w:rPrChange w:id="16" w:author="MMA" w:date="2017-03-14T11:31:00Z">
            <w:rPr>
              <w:lang w:eastAsia="pt-BR"/>
            </w:rPr>
          </w:rPrChange>
        </w:rPr>
        <w:t>uperfície livre</w:t>
      </w:r>
      <w:r w:rsidRPr="003667CA">
        <w:rPr>
          <w:lang w:eastAsia="pt-BR"/>
        </w:rPr>
        <w:t xml:space="preserve"> de água submetida à pressão atmosférica. Sua superfície </w:t>
      </w:r>
      <w:proofErr w:type="spellStart"/>
      <w:r w:rsidRPr="003667CA">
        <w:rPr>
          <w:lang w:eastAsia="pt-BR"/>
        </w:rPr>
        <w:t>potenciométrica</w:t>
      </w:r>
      <w:proofErr w:type="spellEnd"/>
      <w:r w:rsidRPr="003667CA">
        <w:rPr>
          <w:lang w:eastAsia="pt-BR"/>
        </w:rPr>
        <w:t xml:space="preserve"> é real e situa-se ou no topo ou abaixo do topo da formação aquífera;</w:t>
      </w:r>
    </w:p>
    <w:p w:rsidR="00C30F41" w:rsidRPr="003667CA" w:rsidDel="00C30F41" w:rsidRDefault="00C30F41" w:rsidP="002A3FAC">
      <w:pPr>
        <w:pStyle w:val="Recuodecorpodetexto21"/>
        <w:tabs>
          <w:tab w:val="left" w:pos="851"/>
        </w:tabs>
        <w:spacing w:line="360" w:lineRule="auto"/>
        <w:ind w:right="0" w:firstLine="0"/>
        <w:jc w:val="both"/>
        <w:rPr>
          <w:del w:id="17" w:author="MMA" w:date="2017-03-14T11:22:00Z"/>
          <w:lang w:eastAsia="pt-BR"/>
        </w:rPr>
        <w:pPrChange w:id="18" w:author="Roseli dos Santos Souza" w:date="2017-05-22T15:54:00Z">
          <w:pPr>
            <w:pStyle w:val="Recuodecorpodetexto21"/>
            <w:numPr>
              <w:numId w:val="1"/>
            </w:numPr>
            <w:tabs>
              <w:tab w:val="left" w:pos="851"/>
            </w:tabs>
            <w:spacing w:line="360" w:lineRule="auto"/>
            <w:ind w:left="851" w:right="0" w:hanging="142"/>
            <w:jc w:val="both"/>
          </w:pPr>
        </w:pPrChange>
      </w:pPr>
    </w:p>
    <w:p w:rsidR="00F66F88" w:rsidRPr="003667CA" w:rsidRDefault="00F66F88" w:rsidP="00F66F88">
      <w:pPr>
        <w:pStyle w:val="Recuodecorpodetexto21"/>
        <w:numPr>
          <w:ilvl w:val="0"/>
          <w:numId w:val="1"/>
        </w:numPr>
        <w:tabs>
          <w:tab w:val="left" w:pos="851"/>
        </w:tabs>
        <w:spacing w:line="360" w:lineRule="auto"/>
        <w:ind w:left="851" w:right="0" w:hanging="142"/>
        <w:jc w:val="both"/>
        <w:rPr>
          <w:lang w:eastAsia="pt-BR"/>
        </w:rPr>
      </w:pPr>
      <w:proofErr w:type="gramStart"/>
      <w:r w:rsidRPr="003667CA">
        <w:rPr>
          <w:lang w:eastAsia="pt-BR"/>
        </w:rPr>
        <w:t>Aquífero Interestadual</w:t>
      </w:r>
      <w:proofErr w:type="gramEnd"/>
      <w:del w:id="19" w:author="MMA" w:date="2017-03-14T11:31:00Z">
        <w:r w:rsidRPr="003667CA" w:rsidDel="006D636E">
          <w:rPr>
            <w:lang w:eastAsia="pt-BR"/>
          </w:rPr>
          <w:delText xml:space="preserve"> -</w:delText>
        </w:r>
      </w:del>
      <w:ins w:id="20" w:author="MMA" w:date="2017-03-14T11:31:00Z">
        <w:r w:rsidR="006D636E">
          <w:rPr>
            <w:lang w:eastAsia="pt-BR"/>
          </w:rPr>
          <w:t>:</w:t>
        </w:r>
      </w:ins>
      <w:r w:rsidRPr="003667CA">
        <w:rPr>
          <w:lang w:eastAsia="pt-BR"/>
        </w:rPr>
        <w:t xml:space="preserve"> aquífero distribuído nos territórios de, pelos menos, dois estados, ou entre um estado e o Distrito Federal;</w:t>
      </w:r>
    </w:p>
    <w:p w:rsidR="00F66F88" w:rsidRDefault="00F66F88" w:rsidP="00F66F88">
      <w:pPr>
        <w:pStyle w:val="Recuodecorpodetexto21"/>
        <w:numPr>
          <w:ilvl w:val="0"/>
          <w:numId w:val="1"/>
        </w:numPr>
        <w:tabs>
          <w:tab w:val="left" w:pos="851"/>
        </w:tabs>
        <w:spacing w:line="360" w:lineRule="auto"/>
        <w:ind w:left="851" w:right="0" w:hanging="142"/>
        <w:jc w:val="both"/>
        <w:rPr>
          <w:ins w:id="21" w:author="MMA" w:date="2017-03-14T11:22:00Z"/>
          <w:lang w:eastAsia="pt-BR"/>
        </w:rPr>
      </w:pPr>
      <w:r w:rsidRPr="003667CA">
        <w:rPr>
          <w:lang w:eastAsia="pt-BR"/>
        </w:rPr>
        <w:t xml:space="preserve">Aquífero </w:t>
      </w:r>
      <w:proofErr w:type="spellStart"/>
      <w:r w:rsidRPr="003667CA">
        <w:rPr>
          <w:lang w:eastAsia="pt-BR"/>
        </w:rPr>
        <w:t>Transfronteiriço</w:t>
      </w:r>
      <w:proofErr w:type="spellEnd"/>
      <w:del w:id="22" w:author="MMA" w:date="2017-03-14T11:31:00Z">
        <w:r w:rsidRPr="003667CA" w:rsidDel="006D636E">
          <w:rPr>
            <w:lang w:eastAsia="pt-BR"/>
          </w:rPr>
          <w:delText xml:space="preserve"> -</w:delText>
        </w:r>
      </w:del>
      <w:ins w:id="23" w:author="MMA" w:date="2017-03-14T11:31:00Z">
        <w:r w:rsidR="006D636E">
          <w:rPr>
            <w:lang w:eastAsia="pt-BR"/>
          </w:rPr>
          <w:t>:</w:t>
        </w:r>
      </w:ins>
      <w:r w:rsidRPr="003667CA">
        <w:rPr>
          <w:lang w:eastAsia="pt-BR"/>
        </w:rPr>
        <w:t xml:space="preserve"> aquífero compartilhado pelo Brasil com, pelo menos, um país vizinho fronteiriço.</w:t>
      </w:r>
      <w:r>
        <w:rPr>
          <w:lang w:eastAsia="pt-BR"/>
        </w:rPr>
        <w:t xml:space="preserve"> </w:t>
      </w:r>
    </w:p>
    <w:p w:rsidR="00C30F41" w:rsidRDefault="00C30F41" w:rsidP="00F66F88">
      <w:pPr>
        <w:pStyle w:val="Recuodecorpodetexto21"/>
        <w:numPr>
          <w:ilvl w:val="0"/>
          <w:numId w:val="1"/>
        </w:numPr>
        <w:tabs>
          <w:tab w:val="left" w:pos="851"/>
        </w:tabs>
        <w:spacing w:line="360" w:lineRule="auto"/>
        <w:ind w:left="851" w:right="0" w:hanging="142"/>
        <w:jc w:val="both"/>
        <w:rPr>
          <w:ins w:id="24" w:author="MMA" w:date="2017-03-14T11:21:00Z"/>
          <w:lang w:eastAsia="pt-BR"/>
        </w:rPr>
      </w:pPr>
      <w:ins w:id="25" w:author="MMA" w:date="2017-03-14T11:22:00Z">
        <w:r>
          <w:rPr>
            <w:lang w:eastAsia="pt-BR"/>
          </w:rPr>
          <w:t>Área de recarga: [inserir definição considerando as resoluções do CNRH e Glossários de termos técnicos da ANA e da CPRM]</w:t>
        </w:r>
      </w:ins>
    </w:p>
    <w:p w:rsidR="00C30F41" w:rsidRDefault="00C30F41" w:rsidP="00F66F88">
      <w:pPr>
        <w:pStyle w:val="Recuodecorpodetexto21"/>
        <w:numPr>
          <w:ilvl w:val="0"/>
          <w:numId w:val="1"/>
        </w:numPr>
        <w:tabs>
          <w:tab w:val="left" w:pos="851"/>
        </w:tabs>
        <w:spacing w:line="360" w:lineRule="auto"/>
        <w:ind w:left="851" w:right="0" w:hanging="142"/>
        <w:jc w:val="both"/>
        <w:rPr>
          <w:lang w:eastAsia="pt-BR"/>
        </w:rPr>
      </w:pPr>
      <w:ins w:id="26" w:author="MMA" w:date="2017-03-14T11:21:00Z">
        <w:r>
          <w:rPr>
            <w:lang w:eastAsia="pt-BR"/>
          </w:rPr>
          <w:t>Conectividade:</w:t>
        </w:r>
      </w:ins>
      <w:ins w:id="27" w:author="MMA" w:date="2017-03-14T11:22:00Z">
        <w:r>
          <w:rPr>
            <w:lang w:eastAsia="pt-BR"/>
          </w:rPr>
          <w:t xml:space="preserve"> [inserir definição considerando as resoluções do CNRH e Glossários de termos técnicos da ANA e da CPRM]</w:t>
        </w:r>
      </w:ins>
    </w:p>
    <w:p w:rsidR="00F66F88" w:rsidRPr="00F66F88" w:rsidRDefault="00F66F88" w:rsidP="00F66F88">
      <w:pPr>
        <w:pStyle w:val="Recuodecorpodetexto21"/>
        <w:numPr>
          <w:ilvl w:val="0"/>
          <w:numId w:val="1"/>
        </w:numPr>
        <w:tabs>
          <w:tab w:val="left" w:pos="851"/>
        </w:tabs>
        <w:spacing w:line="360" w:lineRule="auto"/>
        <w:ind w:left="851" w:right="0" w:hanging="142"/>
        <w:jc w:val="both"/>
        <w:rPr>
          <w:color w:val="FF0000"/>
          <w:lang w:eastAsia="pt-BR"/>
        </w:rPr>
      </w:pPr>
      <w:r>
        <w:t>Bacias Críticas</w:t>
      </w:r>
      <w:ins w:id="28" w:author="MMA" w:date="2017-03-14T11:52:00Z">
        <w:r w:rsidR="008232FB">
          <w:t xml:space="preserve"> [ANA propôs retirada deste termo no artigo 5º, portanto não faz sentido em se manter n</w:t>
        </w:r>
      </w:ins>
      <w:ins w:id="29" w:author="MMA" w:date="2017-03-14T11:53:00Z">
        <w:r w:rsidR="008232FB">
          <w:t>as definições</w:t>
        </w:r>
      </w:ins>
      <w:ins w:id="30" w:author="MMA" w:date="2017-03-14T11:52:00Z">
        <w:r w:rsidR="008232FB">
          <w:t>]</w:t>
        </w:r>
      </w:ins>
      <w:ins w:id="31" w:author="Roseli dos Santos Souza" w:date="2017-05-22T15:56:00Z">
        <w:r w:rsidR="00602B1A">
          <w:t>.</w:t>
        </w:r>
      </w:ins>
      <w:r>
        <w:t xml:space="preserve"> </w:t>
      </w:r>
      <w:ins w:id="32" w:author="MMA" w:date="2017-03-14T11:36:00Z">
        <w:r w:rsidR="008C2615" w:rsidRPr="008C2615">
          <w:rPr>
            <w:color w:val="FF0000"/>
          </w:rPr>
          <w:t>São aquelas nas quais as demandas se aproximam ou superam as disponibilidades hídricas outorgáveis</w:t>
        </w:r>
      </w:ins>
      <w:ins w:id="33" w:author="MMA" w:date="2017-03-14T11:56:00Z">
        <w:r w:rsidR="000357C5">
          <w:rPr>
            <w:color w:val="FF0000"/>
          </w:rPr>
          <w:t xml:space="preserve"> </w:t>
        </w:r>
      </w:ins>
      <w:proofErr w:type="gramStart"/>
      <w:ins w:id="34" w:author="MMA" w:date="2017-03-14T12:05:00Z">
        <w:r w:rsidR="002C41BC">
          <w:rPr>
            <w:color w:val="FF0000"/>
          </w:rPr>
          <w:t>ou</w:t>
        </w:r>
      </w:ins>
      <w:ins w:id="35" w:author="MMA" w:date="2017-03-14T11:57:00Z">
        <w:r w:rsidR="002C41BC">
          <w:rPr>
            <w:color w:val="FF0000"/>
          </w:rPr>
          <w:t xml:space="preserve"> </w:t>
        </w:r>
      </w:ins>
      <w:del w:id="36" w:author="MMA" w:date="2017-03-14T11:36:00Z">
        <w:r w:rsidRPr="00F66F88" w:rsidDel="008C2615">
          <w:rPr>
            <w:color w:val="FF0000"/>
          </w:rPr>
          <w:delText>São aquelas</w:delText>
        </w:r>
      </w:del>
      <w:del w:id="37" w:author="MMA" w:date="2017-03-14T11:56:00Z">
        <w:r w:rsidRPr="00F66F88" w:rsidDel="002C41BC">
          <w:rPr>
            <w:color w:val="FF0000"/>
          </w:rPr>
          <w:delText xml:space="preserve"> </w:delText>
        </w:r>
      </w:del>
      <w:del w:id="38" w:author="MMA" w:date="2017-03-14T11:46:00Z">
        <w:r w:rsidRPr="00F66F88" w:rsidDel="008232FB">
          <w:rPr>
            <w:color w:val="FF0000"/>
          </w:rPr>
          <w:delText>nas quais</w:delText>
        </w:r>
      </w:del>
      <w:ins w:id="39" w:author="Roseli dos Santos Souza" w:date="2017-05-22T15:55:00Z">
        <w:r w:rsidR="002A3FAC">
          <w:rPr>
            <w:color w:val="FF0000"/>
          </w:rPr>
          <w:t xml:space="preserve"> </w:t>
        </w:r>
      </w:ins>
      <w:ins w:id="40" w:author="MMA" w:date="2017-03-14T11:46:00Z">
        <w:r w:rsidR="008232FB">
          <w:rPr>
            <w:color w:val="FF0000"/>
          </w:rPr>
          <w:t>onde</w:t>
        </w:r>
      </w:ins>
      <w:proofErr w:type="gramEnd"/>
      <w:r w:rsidRPr="00F66F88">
        <w:rPr>
          <w:color w:val="FF0000"/>
        </w:rPr>
        <w:t xml:space="preserve"> se caracteriza um desequilíbrio </w:t>
      </w:r>
      <w:proofErr w:type="spellStart"/>
      <w:r w:rsidRPr="00F66F88">
        <w:rPr>
          <w:color w:val="FF0000"/>
        </w:rPr>
        <w:t>quali</w:t>
      </w:r>
      <w:proofErr w:type="spellEnd"/>
      <w:r w:rsidRPr="00F66F88">
        <w:rPr>
          <w:color w:val="FF0000"/>
        </w:rPr>
        <w:t>-quantitativo atual ou potencial, que tende a comprometer os usos atuais e futuros da bacia.</w:t>
      </w:r>
    </w:p>
    <w:p w:rsidR="00F66F88" w:rsidRPr="003667CA" w:rsidRDefault="00F66F88" w:rsidP="00F66F88">
      <w:pPr>
        <w:pStyle w:val="Recuodecorpodetexto21"/>
        <w:numPr>
          <w:ilvl w:val="0"/>
          <w:numId w:val="1"/>
        </w:numPr>
        <w:tabs>
          <w:tab w:val="left" w:pos="851"/>
        </w:tabs>
        <w:spacing w:line="360" w:lineRule="auto"/>
        <w:ind w:left="851" w:right="0" w:hanging="142"/>
        <w:jc w:val="both"/>
      </w:pPr>
      <w:r w:rsidRPr="003667CA">
        <w:t>Fluxo de base</w:t>
      </w:r>
      <w:ins w:id="41" w:author="MMA" w:date="2017-03-14T11:32:00Z">
        <w:r w:rsidR="006D636E">
          <w:t>:</w:t>
        </w:r>
      </w:ins>
      <w:r w:rsidRPr="003667CA">
        <w:t xml:space="preserve"> é o fluxo de água subterrânea responsável pela perenidade dos corpos de água superficial, exceto naqueles regularizados por contribuições de água de degelo e por reservatórios superficiais. </w:t>
      </w:r>
    </w:p>
    <w:p w:rsidR="00F66F88" w:rsidRPr="00F66F88" w:rsidRDefault="00F66F88" w:rsidP="00C22961">
      <w:pPr>
        <w:pStyle w:val="Recuodecorpodetexto21"/>
        <w:numPr>
          <w:ilvl w:val="0"/>
          <w:numId w:val="1"/>
        </w:numPr>
        <w:tabs>
          <w:tab w:val="left" w:pos="851"/>
        </w:tabs>
        <w:spacing w:line="360" w:lineRule="auto"/>
        <w:ind w:left="851" w:right="0" w:hanging="142"/>
        <w:jc w:val="both"/>
        <w:rPr>
          <w:color w:val="FF0000"/>
        </w:rPr>
      </w:pPr>
      <w:r w:rsidRPr="003667CA">
        <w:rPr>
          <w:lang w:eastAsia="pt-BR"/>
        </w:rPr>
        <w:t xml:space="preserve">Gestão </w:t>
      </w:r>
      <w:r>
        <w:rPr>
          <w:lang w:eastAsia="pt-BR"/>
        </w:rPr>
        <w:t>i</w:t>
      </w:r>
      <w:r w:rsidRPr="003667CA">
        <w:rPr>
          <w:lang w:eastAsia="pt-BR"/>
        </w:rPr>
        <w:t>ntegrada</w:t>
      </w:r>
      <w:r w:rsidRPr="007C706B">
        <w:rPr>
          <w:lang w:eastAsia="pt-BR"/>
        </w:rPr>
        <w:t xml:space="preserve"> </w:t>
      </w:r>
      <w:r w:rsidRPr="00F66F88">
        <w:rPr>
          <w:color w:val="FF0000"/>
          <w:lang w:eastAsia="pt-BR"/>
        </w:rPr>
        <w:t>de recursos hídricos superficiais e subterrâneos</w:t>
      </w:r>
      <w:r w:rsidRPr="003667CA">
        <w:rPr>
          <w:lang w:eastAsia="pt-BR"/>
        </w:rPr>
        <w:t xml:space="preserve">: </w:t>
      </w:r>
      <w:r w:rsidRPr="00F66F88">
        <w:rPr>
          <w:color w:val="FF0000"/>
        </w:rPr>
        <w:t>Conjunto de procedimentos que visam a garantir a sustentabilidade hídrica quanto ao aproveitamento integrado das águas superficiais e subterrâneas.</w:t>
      </w:r>
    </w:p>
    <w:p w:rsidR="00F66F88" w:rsidRPr="003667CA" w:rsidRDefault="00F66F88" w:rsidP="00F66F88">
      <w:pPr>
        <w:pStyle w:val="Recuodecorpodetexto21"/>
        <w:numPr>
          <w:ilvl w:val="0"/>
          <w:numId w:val="1"/>
        </w:numPr>
        <w:tabs>
          <w:tab w:val="left" w:pos="851"/>
        </w:tabs>
        <w:spacing w:line="360" w:lineRule="auto"/>
        <w:ind w:left="851" w:right="0" w:hanging="142"/>
        <w:jc w:val="both"/>
      </w:pPr>
      <w:r w:rsidRPr="003667CA">
        <w:t>Reserva Renovável ou Reguladora ou Recarga Potencial Direta (RPD)</w:t>
      </w:r>
      <w:del w:id="42" w:author="MMA" w:date="2017-03-14T11:32:00Z">
        <w:r w:rsidRPr="003667CA" w:rsidDel="006D636E">
          <w:delText xml:space="preserve"> -</w:delText>
        </w:r>
      </w:del>
      <w:ins w:id="43" w:author="MMA" w:date="2017-03-14T11:32:00Z">
        <w:r w:rsidR="006D636E">
          <w:t>:</w:t>
        </w:r>
      </w:ins>
      <w:r w:rsidRPr="003667CA">
        <w:t xml:space="preserve"> compreende a parcela da precipitação pluviométrica média anual que infiltra e efetivamente alcança o aquífero livre. Corresponde ao somatório da vazão de base, dos volumes de água subterrâneas em </w:t>
      </w:r>
      <w:proofErr w:type="spellStart"/>
      <w:r w:rsidRPr="003667CA">
        <w:t>explotação</w:t>
      </w:r>
      <w:proofErr w:type="spellEnd"/>
      <w:r w:rsidRPr="003667CA">
        <w:t xml:space="preserve"> e da recarga profunda.</w:t>
      </w:r>
    </w:p>
    <w:p w:rsidR="00F66F88" w:rsidRDefault="00F66F88" w:rsidP="00F66F88">
      <w:pPr>
        <w:pStyle w:val="Recuodecorpodetexto21"/>
        <w:numPr>
          <w:ilvl w:val="0"/>
          <w:numId w:val="1"/>
        </w:numPr>
        <w:tabs>
          <w:tab w:val="left" w:pos="851"/>
        </w:tabs>
        <w:spacing w:line="360" w:lineRule="auto"/>
        <w:ind w:left="851" w:right="0" w:hanging="142"/>
        <w:jc w:val="both"/>
        <w:rPr>
          <w:ins w:id="44" w:author="MMA" w:date="2017-03-14T11:21:00Z"/>
        </w:rPr>
      </w:pPr>
      <w:r w:rsidRPr="003667CA">
        <w:lastRenderedPageBreak/>
        <w:t xml:space="preserve">Reserva </w:t>
      </w:r>
      <w:proofErr w:type="spellStart"/>
      <w:r w:rsidRPr="003667CA">
        <w:t>Explotável</w:t>
      </w:r>
      <w:proofErr w:type="spellEnd"/>
      <w:r w:rsidRPr="003667CA">
        <w:t xml:space="preserve"> ou Reserva Potencial </w:t>
      </w:r>
      <w:proofErr w:type="spellStart"/>
      <w:r w:rsidRPr="003667CA">
        <w:t>Explotável</w:t>
      </w:r>
      <w:proofErr w:type="spellEnd"/>
      <w:del w:id="45" w:author="MMA" w:date="2017-03-14T11:32:00Z">
        <w:r w:rsidRPr="003667CA" w:rsidDel="006D636E">
          <w:delText xml:space="preserve"> -</w:delText>
        </w:r>
      </w:del>
      <w:ins w:id="46" w:author="MMA" w:date="2017-03-14T11:32:00Z">
        <w:r w:rsidR="006D636E">
          <w:t>:</w:t>
        </w:r>
      </w:ins>
      <w:r w:rsidRPr="003667CA">
        <w:t xml:space="preserve"> corresponde à parcela da RPD indicada pelo Coeficiente de Sustentabilidade (CS) que deve ser </w:t>
      </w:r>
      <w:proofErr w:type="spellStart"/>
      <w:r w:rsidRPr="003667CA">
        <w:t>explotada</w:t>
      </w:r>
      <w:proofErr w:type="spellEnd"/>
      <w:r w:rsidRPr="003667CA">
        <w:t xml:space="preserve"> de forma sustentável, de modo a não interferir nas vazões mínimas referenciais para a outorga de águas superficiais.</w:t>
      </w:r>
    </w:p>
    <w:p w:rsidR="00C30F41" w:rsidRDefault="00C30F41" w:rsidP="00F66F88">
      <w:pPr>
        <w:pStyle w:val="Recuodecorpodetexto21"/>
        <w:numPr>
          <w:ilvl w:val="0"/>
          <w:numId w:val="1"/>
        </w:numPr>
        <w:tabs>
          <w:tab w:val="left" w:pos="851"/>
        </w:tabs>
        <w:spacing w:line="360" w:lineRule="auto"/>
        <w:ind w:left="851" w:right="0" w:hanging="142"/>
        <w:jc w:val="both"/>
        <w:rPr>
          <w:ins w:id="47" w:author="MMA" w:date="2017-03-14T11:22:00Z"/>
        </w:rPr>
      </w:pPr>
      <w:ins w:id="48" w:author="MMA" w:date="2017-03-14T11:21:00Z">
        <w:r>
          <w:rPr>
            <w:lang w:eastAsia="pt-BR"/>
          </w:rPr>
          <w:t>Rios perenes:</w:t>
        </w:r>
      </w:ins>
      <w:ins w:id="49" w:author="MMA" w:date="2017-03-14T11:23:00Z">
        <w:r>
          <w:rPr>
            <w:lang w:eastAsia="pt-BR"/>
          </w:rPr>
          <w:t xml:space="preserve"> [inserir definição considerando as resoluções do CNRH e Glossários de termos técnicos da ANA e da CPRM].</w:t>
        </w:r>
      </w:ins>
    </w:p>
    <w:p w:rsidR="00C30F41" w:rsidRPr="003667CA" w:rsidRDefault="00C30F41" w:rsidP="00F66F88">
      <w:pPr>
        <w:pStyle w:val="Recuodecorpodetexto21"/>
        <w:numPr>
          <w:ilvl w:val="0"/>
          <w:numId w:val="1"/>
        </w:numPr>
        <w:tabs>
          <w:tab w:val="left" w:pos="851"/>
        </w:tabs>
        <w:spacing w:line="360" w:lineRule="auto"/>
        <w:ind w:left="851" w:right="0" w:hanging="142"/>
        <w:jc w:val="both"/>
      </w:pPr>
      <w:r w:rsidRPr="003667CA">
        <w:rPr>
          <w:lang w:eastAsia="pt-BR"/>
        </w:rPr>
        <w:t>Sistema Aquífero</w:t>
      </w:r>
      <w:del w:id="50" w:author="MMA" w:date="2017-03-14T11:32:00Z">
        <w:r w:rsidRPr="003667CA" w:rsidDel="006D636E">
          <w:rPr>
            <w:lang w:eastAsia="pt-BR"/>
          </w:rPr>
          <w:delText xml:space="preserve"> -</w:delText>
        </w:r>
      </w:del>
      <w:ins w:id="51" w:author="MMA" w:date="2017-03-14T11:32:00Z">
        <w:r w:rsidR="006D636E">
          <w:rPr>
            <w:lang w:eastAsia="pt-BR"/>
          </w:rPr>
          <w:t>:</w:t>
        </w:r>
      </w:ins>
      <w:r w:rsidRPr="003667CA">
        <w:rPr>
          <w:lang w:eastAsia="pt-BR"/>
        </w:rPr>
        <w:t xml:space="preserve"> Conjunto de aquíferos </w:t>
      </w:r>
      <w:r w:rsidRPr="00F66F88">
        <w:rPr>
          <w:color w:val="FF0000"/>
          <w:lang w:eastAsia="pt-BR"/>
        </w:rPr>
        <w:t>hidraulicamente</w:t>
      </w:r>
      <w:r w:rsidRPr="003667CA">
        <w:rPr>
          <w:lang w:eastAsia="pt-BR"/>
        </w:rPr>
        <w:t xml:space="preserve"> conectados</w:t>
      </w:r>
      <w:del w:id="52" w:author="MMA" w:date="2017-03-14T11:22:00Z">
        <w:r w:rsidRPr="003667CA" w:rsidDel="00C30F41">
          <w:rPr>
            <w:lang w:eastAsia="pt-BR"/>
          </w:rPr>
          <w:delText>;</w:delText>
        </w:r>
      </w:del>
      <w:ins w:id="53" w:author="MMA" w:date="2017-03-14T11:22:00Z">
        <w:r>
          <w:rPr>
            <w:lang w:eastAsia="pt-BR"/>
          </w:rPr>
          <w:t>.</w:t>
        </w:r>
      </w:ins>
    </w:p>
    <w:p w:rsidR="00602B1A" w:rsidRDefault="00602B1A" w:rsidP="00F66F88">
      <w:pPr>
        <w:spacing w:after="0" w:line="360" w:lineRule="auto"/>
        <w:jc w:val="both"/>
        <w:rPr>
          <w:ins w:id="54" w:author="Roseli dos Santos Souza" w:date="2017-05-22T15:58:00Z"/>
          <w:rFonts w:ascii="Arial" w:hAnsi="Arial" w:cs="Arial"/>
          <w:color w:val="0070C0"/>
          <w:sz w:val="28"/>
          <w:szCs w:val="28"/>
          <w:lang w:eastAsia="pt-BR"/>
        </w:rPr>
      </w:pPr>
    </w:p>
    <w:p w:rsidR="00F66F88" w:rsidRDefault="00F66F88" w:rsidP="00F66F88">
      <w:pPr>
        <w:spacing w:after="0" w:line="360" w:lineRule="auto"/>
        <w:jc w:val="both"/>
        <w:rPr>
          <w:ins w:id="55" w:author="MMA" w:date="2017-03-14T14:38:00Z"/>
          <w:rFonts w:ascii="Times New Roman" w:hAnsi="Times New Roman"/>
          <w:color w:val="FF0000"/>
          <w:sz w:val="24"/>
          <w:szCs w:val="24"/>
        </w:rPr>
      </w:pPr>
      <w:r w:rsidRPr="00F66F88">
        <w:rPr>
          <w:rFonts w:ascii="Times New Roman" w:hAnsi="Times New Roman"/>
          <w:color w:val="FF0000"/>
          <w:sz w:val="24"/>
          <w:szCs w:val="24"/>
        </w:rPr>
        <w:t>Art. 3º Esta resolução se aplica aos aquíferos livres e rios perenes onde exista conectividade entre águas superficiais e subterrâneas.</w:t>
      </w:r>
    </w:p>
    <w:p w:rsidR="00CD19A1" w:rsidRDefault="00CD19A1" w:rsidP="00F66F88">
      <w:pPr>
        <w:pStyle w:val="PargrafodaLista"/>
        <w:spacing w:after="0" w:line="360" w:lineRule="auto"/>
        <w:ind w:left="0"/>
        <w:contextualSpacing w:val="0"/>
        <w:jc w:val="both"/>
        <w:rPr>
          <w:ins w:id="56" w:author="MMA" w:date="2017-03-14T16:18:00Z"/>
          <w:rFonts w:ascii="Times New Roman" w:hAnsi="Times New Roman"/>
          <w:color w:val="FF0000"/>
          <w:sz w:val="24"/>
          <w:szCs w:val="24"/>
        </w:rPr>
      </w:pPr>
    </w:p>
    <w:p w:rsidR="00690566" w:rsidRPr="00F66F88" w:rsidRDefault="00690566" w:rsidP="00690566">
      <w:pPr>
        <w:pStyle w:val="PargrafodaLista"/>
        <w:spacing w:after="0" w:line="360" w:lineRule="auto"/>
        <w:ind w:left="0"/>
        <w:contextualSpacing w:val="0"/>
        <w:jc w:val="both"/>
        <w:rPr>
          <w:ins w:id="57" w:author="MMA" w:date="2017-03-14T16:18:00Z"/>
          <w:rFonts w:ascii="Times New Roman" w:hAnsi="Times New Roman"/>
          <w:color w:val="FF0000"/>
          <w:sz w:val="24"/>
          <w:szCs w:val="24"/>
        </w:rPr>
      </w:pPr>
      <w:ins w:id="58" w:author="MMA" w:date="2017-03-14T16:18:00Z">
        <w:r w:rsidRPr="0082734E">
          <w:rPr>
            <w:rFonts w:ascii="Times New Roman" w:hAnsi="Times New Roman"/>
            <w:sz w:val="24"/>
            <w:szCs w:val="24"/>
            <w:lang w:eastAsia="pt-BR"/>
          </w:rPr>
          <w:t xml:space="preserve">Art. </w:t>
        </w:r>
        <w:r>
          <w:rPr>
            <w:rFonts w:ascii="Times New Roman" w:hAnsi="Times New Roman"/>
            <w:sz w:val="24"/>
            <w:szCs w:val="24"/>
            <w:lang w:eastAsia="pt-BR"/>
          </w:rPr>
          <w:t>4</w:t>
        </w:r>
        <w:r w:rsidRPr="0082734E">
          <w:rPr>
            <w:rFonts w:ascii="Times New Roman" w:hAnsi="Times New Roman"/>
            <w:sz w:val="24"/>
            <w:szCs w:val="24"/>
            <w:lang w:eastAsia="pt-BR"/>
          </w:rPr>
          <w:t xml:space="preserve">º </w:t>
        </w:r>
      </w:ins>
      <w:ins w:id="59" w:author="MMA" w:date="2017-03-14T16:19:00Z">
        <w:r>
          <w:rPr>
            <w:rFonts w:ascii="Times New Roman" w:hAnsi="Times New Roman"/>
            <w:sz w:val="24"/>
            <w:szCs w:val="24"/>
            <w:lang w:eastAsia="pt-BR"/>
          </w:rPr>
          <w:t>A</w:t>
        </w:r>
      </w:ins>
      <w:ins w:id="60" w:author="MMA" w:date="2017-03-14T16:18:00Z">
        <w:r w:rsidRPr="0082734E">
          <w:rPr>
            <w:rFonts w:ascii="Times New Roman" w:hAnsi="Times New Roman"/>
            <w:sz w:val="24"/>
            <w:szCs w:val="24"/>
            <w:lang w:eastAsia="pt-BR"/>
          </w:rPr>
          <w:t xml:space="preserve"> gestão integrada de recursos hídricos</w:t>
        </w:r>
        <w:r w:rsidRPr="00DB7909">
          <w:rPr>
            <w:rFonts w:ascii="Times New Roman" w:hAnsi="Times New Roman"/>
            <w:sz w:val="24"/>
            <w:szCs w:val="24"/>
            <w:lang w:eastAsia="pt-BR"/>
          </w:rPr>
          <w:t xml:space="preserve"> </w:t>
        </w:r>
        <w:r w:rsidRPr="00F66F88">
          <w:rPr>
            <w:rFonts w:ascii="Times New Roman" w:hAnsi="Times New Roman"/>
            <w:color w:val="FF0000"/>
            <w:sz w:val="24"/>
            <w:szCs w:val="24"/>
            <w:lang w:eastAsia="pt-BR"/>
          </w:rPr>
          <w:t xml:space="preserve">superficiais e subterrâneos </w:t>
        </w:r>
      </w:ins>
      <w:ins w:id="61" w:author="MMA" w:date="2017-03-14T16:25:00Z">
        <w:r w:rsidR="00CD19A1">
          <w:rPr>
            <w:rFonts w:ascii="Times New Roman" w:hAnsi="Times New Roman"/>
            <w:color w:val="FF0000"/>
            <w:sz w:val="24"/>
            <w:szCs w:val="24"/>
            <w:lang w:eastAsia="pt-BR"/>
          </w:rPr>
          <w:t>contemplar</w:t>
        </w:r>
      </w:ins>
      <w:ins w:id="62" w:author="MMA" w:date="2017-03-14T16:35:00Z">
        <w:r w:rsidR="00E17742">
          <w:rPr>
            <w:rFonts w:ascii="Times New Roman" w:hAnsi="Times New Roman"/>
            <w:color w:val="FF0000"/>
            <w:sz w:val="24"/>
            <w:szCs w:val="24"/>
            <w:lang w:eastAsia="pt-BR"/>
          </w:rPr>
          <w:t>á</w:t>
        </w:r>
      </w:ins>
      <w:ins w:id="63" w:author="MMA" w:date="2017-03-14T16:18:00Z">
        <w:r w:rsidRPr="00F66F88">
          <w:rPr>
            <w:rFonts w:ascii="Times New Roman" w:hAnsi="Times New Roman"/>
            <w:color w:val="FF0000"/>
            <w:sz w:val="24"/>
            <w:szCs w:val="24"/>
            <w:lang w:eastAsia="pt-BR"/>
          </w:rPr>
          <w:t xml:space="preserve"> avaliações hidrológicas integradas, </w:t>
        </w:r>
        <w:r w:rsidRPr="00F66F88">
          <w:rPr>
            <w:rFonts w:ascii="Times New Roman" w:hAnsi="Times New Roman"/>
            <w:color w:val="FF0000"/>
            <w:sz w:val="24"/>
            <w:szCs w:val="24"/>
          </w:rPr>
          <w:t>devendo ser observados</w:t>
        </w:r>
      </w:ins>
      <w:ins w:id="64" w:author="MMA" w:date="2017-03-14T16:38:00Z">
        <w:r w:rsidR="00E17742">
          <w:rPr>
            <w:rFonts w:ascii="Times New Roman" w:hAnsi="Times New Roman"/>
            <w:color w:val="FF0000"/>
            <w:sz w:val="24"/>
            <w:szCs w:val="24"/>
          </w:rPr>
          <w:t>, entre outros, os seguintes itens</w:t>
        </w:r>
      </w:ins>
      <w:ins w:id="65" w:author="MMA" w:date="2017-03-14T16:18:00Z">
        <w:r w:rsidRPr="00F66F88">
          <w:rPr>
            <w:rFonts w:ascii="Times New Roman" w:hAnsi="Times New Roman"/>
            <w:color w:val="FF0000"/>
            <w:sz w:val="24"/>
            <w:szCs w:val="24"/>
          </w:rPr>
          <w:t>:</w:t>
        </w:r>
      </w:ins>
    </w:p>
    <w:p w:rsidR="00690566" w:rsidRPr="00F66F88" w:rsidRDefault="00690566" w:rsidP="00F66F88">
      <w:pPr>
        <w:pStyle w:val="PargrafodaLista"/>
        <w:spacing w:after="0" w:line="360" w:lineRule="auto"/>
        <w:ind w:left="0"/>
        <w:contextualSpacing w:val="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F66F88" w:rsidRPr="00F66F88" w:rsidRDefault="002F18CF" w:rsidP="00C22961">
      <w:pPr>
        <w:pStyle w:val="PargrafodaLista"/>
        <w:numPr>
          <w:ilvl w:val="0"/>
          <w:numId w:val="2"/>
        </w:numPr>
        <w:spacing w:after="0" w:line="360" w:lineRule="auto"/>
        <w:ind w:left="426" w:hanging="426"/>
        <w:contextualSpacing w:val="0"/>
        <w:jc w:val="both"/>
        <w:rPr>
          <w:rFonts w:ascii="Times New Roman" w:hAnsi="Times New Roman"/>
          <w:color w:val="FF0000"/>
          <w:sz w:val="24"/>
          <w:szCs w:val="24"/>
        </w:rPr>
      </w:pPr>
      <w:r w:rsidRPr="00F66F88">
        <w:rPr>
          <w:rFonts w:ascii="Times New Roman" w:hAnsi="Times New Roman"/>
          <w:color w:val="FF0000"/>
          <w:sz w:val="24"/>
          <w:szCs w:val="24"/>
        </w:rPr>
        <w:t>Determinação</w:t>
      </w:r>
      <w:r w:rsidR="00F66F88" w:rsidRPr="00F66F88">
        <w:rPr>
          <w:rFonts w:ascii="Times New Roman" w:hAnsi="Times New Roman"/>
          <w:color w:val="FF0000"/>
          <w:sz w:val="24"/>
          <w:szCs w:val="24"/>
        </w:rPr>
        <w:t xml:space="preserve"> das áreas de recarga e de contribuição dos aquíferos para </w:t>
      </w:r>
      <w:r w:rsidR="00F66F88" w:rsidRPr="00F66F88">
        <w:rPr>
          <w:rFonts w:ascii="Times New Roman" w:hAnsi="Times New Roman"/>
          <w:strike/>
          <w:color w:val="FF0000"/>
          <w:sz w:val="24"/>
          <w:szCs w:val="24"/>
        </w:rPr>
        <w:t>os rios</w:t>
      </w:r>
      <w:r w:rsidR="00F66F88" w:rsidRPr="00F66F88">
        <w:rPr>
          <w:rFonts w:ascii="Times New Roman" w:hAnsi="Times New Roman"/>
          <w:color w:val="FF0000"/>
          <w:sz w:val="24"/>
          <w:szCs w:val="24"/>
        </w:rPr>
        <w:t xml:space="preserve"> as bacias hidrográficas;</w:t>
      </w:r>
    </w:p>
    <w:p w:rsidR="00F66F88" w:rsidRPr="001A593D" w:rsidRDefault="002F18CF" w:rsidP="00C22961">
      <w:pPr>
        <w:pStyle w:val="PargrafodaLista"/>
        <w:numPr>
          <w:ilvl w:val="0"/>
          <w:numId w:val="2"/>
        </w:numPr>
        <w:spacing w:after="0" w:line="360" w:lineRule="auto"/>
        <w:ind w:left="426" w:hanging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A593D">
        <w:rPr>
          <w:rFonts w:ascii="Times New Roman" w:hAnsi="Times New Roman"/>
          <w:sz w:val="24"/>
          <w:szCs w:val="24"/>
          <w:lang w:eastAsia="pt-BR"/>
        </w:rPr>
        <w:t>Estimativa</w:t>
      </w:r>
      <w:r w:rsidR="00F66F88" w:rsidRPr="001A593D">
        <w:rPr>
          <w:rFonts w:ascii="Times New Roman" w:hAnsi="Times New Roman"/>
          <w:sz w:val="24"/>
          <w:szCs w:val="24"/>
          <w:lang w:eastAsia="pt-BR"/>
        </w:rPr>
        <w:t xml:space="preserve"> da contribuição da vazão de base ao escoamento superficial, por meio de</w:t>
      </w:r>
      <w:r w:rsidR="00F66F88" w:rsidRPr="001A593D">
        <w:rPr>
          <w:rFonts w:ascii="Times New Roman" w:hAnsi="Times New Roman"/>
          <w:sz w:val="24"/>
          <w:szCs w:val="24"/>
        </w:rPr>
        <w:t xml:space="preserve"> métodos diretos ou indiretos;</w:t>
      </w:r>
    </w:p>
    <w:p w:rsidR="00F66F88" w:rsidRPr="001A593D" w:rsidRDefault="002F18CF" w:rsidP="00C22961">
      <w:pPr>
        <w:pStyle w:val="PargrafodaLista"/>
        <w:numPr>
          <w:ilvl w:val="0"/>
          <w:numId w:val="2"/>
        </w:numPr>
        <w:spacing w:after="0" w:line="360" w:lineRule="auto"/>
        <w:ind w:left="426" w:hanging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A593D">
        <w:rPr>
          <w:rFonts w:ascii="Times New Roman" w:hAnsi="Times New Roman"/>
          <w:sz w:val="24"/>
          <w:szCs w:val="24"/>
        </w:rPr>
        <w:t>Estimativa</w:t>
      </w:r>
      <w:r w:rsidR="00F66F88" w:rsidRPr="001A593D">
        <w:rPr>
          <w:rFonts w:ascii="Times New Roman" w:hAnsi="Times New Roman"/>
          <w:sz w:val="24"/>
          <w:szCs w:val="24"/>
        </w:rPr>
        <w:t xml:space="preserve"> da recarga e as reservas </w:t>
      </w:r>
      <w:proofErr w:type="spellStart"/>
      <w:r w:rsidR="00F66F88" w:rsidRPr="001A593D">
        <w:rPr>
          <w:rFonts w:ascii="Times New Roman" w:hAnsi="Times New Roman"/>
          <w:sz w:val="24"/>
          <w:szCs w:val="24"/>
        </w:rPr>
        <w:t>explotáveis</w:t>
      </w:r>
      <w:proofErr w:type="spellEnd"/>
      <w:r w:rsidR="00F66F88" w:rsidRPr="001A593D">
        <w:rPr>
          <w:rFonts w:ascii="Times New Roman" w:hAnsi="Times New Roman"/>
          <w:sz w:val="24"/>
          <w:szCs w:val="24"/>
        </w:rPr>
        <w:t xml:space="preserve"> e renováveis;</w:t>
      </w:r>
    </w:p>
    <w:p w:rsidR="00F66F88" w:rsidRPr="001A593D" w:rsidRDefault="002F18CF" w:rsidP="00C22961">
      <w:pPr>
        <w:pStyle w:val="PargrafodaLista"/>
        <w:numPr>
          <w:ilvl w:val="0"/>
          <w:numId w:val="2"/>
        </w:numPr>
        <w:spacing w:after="0" w:line="360" w:lineRule="auto"/>
        <w:ind w:left="426" w:hanging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A593D">
        <w:rPr>
          <w:rFonts w:ascii="Times New Roman" w:hAnsi="Times New Roman"/>
          <w:sz w:val="24"/>
          <w:szCs w:val="24"/>
        </w:rPr>
        <w:t>Estimativa</w:t>
      </w:r>
      <w:r w:rsidR="00F66F88" w:rsidRPr="001A593D">
        <w:rPr>
          <w:rFonts w:ascii="Times New Roman" w:hAnsi="Times New Roman"/>
          <w:sz w:val="24"/>
          <w:szCs w:val="24"/>
        </w:rPr>
        <w:t xml:space="preserve"> </w:t>
      </w:r>
      <w:r w:rsidR="00F66F88" w:rsidRPr="003E3001">
        <w:rPr>
          <w:rFonts w:ascii="Times New Roman" w:hAnsi="Times New Roman"/>
          <w:strike/>
          <w:sz w:val="24"/>
          <w:szCs w:val="24"/>
        </w:rPr>
        <w:t>dos volumes</w:t>
      </w:r>
      <w:r w:rsidR="00F66F88" w:rsidRPr="001A593D">
        <w:rPr>
          <w:rFonts w:ascii="Times New Roman" w:hAnsi="Times New Roman"/>
          <w:sz w:val="24"/>
          <w:szCs w:val="24"/>
        </w:rPr>
        <w:t xml:space="preserve"> </w:t>
      </w:r>
      <w:r w:rsidR="00F66F88" w:rsidRPr="003E3001">
        <w:rPr>
          <w:rFonts w:ascii="Times New Roman" w:hAnsi="Times New Roman"/>
          <w:strike/>
          <w:sz w:val="24"/>
          <w:szCs w:val="24"/>
        </w:rPr>
        <w:t>máximos</w:t>
      </w:r>
      <w:r w:rsidR="00F66F88" w:rsidRPr="001A593D">
        <w:rPr>
          <w:rFonts w:ascii="Times New Roman" w:hAnsi="Times New Roman"/>
          <w:sz w:val="24"/>
          <w:szCs w:val="24"/>
        </w:rPr>
        <w:t xml:space="preserve"> </w:t>
      </w:r>
      <w:r w:rsidR="00F66F88" w:rsidRPr="00F66F88">
        <w:rPr>
          <w:rFonts w:ascii="Times New Roman" w:hAnsi="Times New Roman"/>
          <w:color w:val="FF0000"/>
          <w:sz w:val="24"/>
          <w:szCs w:val="24"/>
        </w:rPr>
        <w:t xml:space="preserve">da disponibilidade hídrica integrada superficial e subterrânea </w:t>
      </w:r>
      <w:r w:rsidR="00F66F88" w:rsidRPr="001A593D">
        <w:rPr>
          <w:rFonts w:ascii="Times New Roman" w:hAnsi="Times New Roman"/>
          <w:sz w:val="24"/>
          <w:szCs w:val="24"/>
        </w:rPr>
        <w:t xml:space="preserve">para a </w:t>
      </w:r>
      <w:proofErr w:type="spellStart"/>
      <w:r w:rsidR="00F66F88" w:rsidRPr="001A593D">
        <w:rPr>
          <w:rFonts w:ascii="Times New Roman" w:hAnsi="Times New Roman"/>
          <w:sz w:val="24"/>
          <w:szCs w:val="24"/>
        </w:rPr>
        <w:t>explotação</w:t>
      </w:r>
      <w:proofErr w:type="spellEnd"/>
      <w:r w:rsidR="00F66F88" w:rsidRPr="001A593D">
        <w:rPr>
          <w:rFonts w:ascii="Times New Roman" w:hAnsi="Times New Roman"/>
          <w:sz w:val="24"/>
          <w:szCs w:val="24"/>
        </w:rPr>
        <w:t xml:space="preserve"> </w:t>
      </w:r>
      <w:r w:rsidR="00F66F88" w:rsidRPr="003E3001">
        <w:rPr>
          <w:rFonts w:ascii="Times New Roman" w:hAnsi="Times New Roman"/>
          <w:strike/>
          <w:sz w:val="24"/>
          <w:szCs w:val="24"/>
        </w:rPr>
        <w:t>superficial e subterrânea</w:t>
      </w:r>
      <w:r w:rsidR="00F66F88" w:rsidRPr="001A593D">
        <w:rPr>
          <w:rFonts w:ascii="Times New Roman" w:hAnsi="Times New Roman"/>
          <w:sz w:val="24"/>
          <w:szCs w:val="24"/>
        </w:rPr>
        <w:t>, co</w:t>
      </w:r>
      <w:r w:rsidR="00F66F88">
        <w:rPr>
          <w:rFonts w:ascii="Times New Roman" w:hAnsi="Times New Roman"/>
          <w:sz w:val="24"/>
          <w:szCs w:val="24"/>
        </w:rPr>
        <w:t>nsiderando os itens anteriores;</w:t>
      </w:r>
    </w:p>
    <w:p w:rsidR="00F66F88" w:rsidDel="00602B1A" w:rsidRDefault="00E17742" w:rsidP="00C22961">
      <w:pPr>
        <w:pStyle w:val="PargrafodaLista"/>
        <w:numPr>
          <w:ilvl w:val="0"/>
          <w:numId w:val="2"/>
        </w:numPr>
        <w:spacing w:after="0" w:line="360" w:lineRule="auto"/>
        <w:ind w:left="426" w:hanging="426"/>
        <w:contextualSpacing w:val="0"/>
        <w:jc w:val="both"/>
        <w:rPr>
          <w:ins w:id="66" w:author="MMA" w:date="2017-03-14T15:31:00Z"/>
          <w:del w:id="67" w:author="Roseli dos Santos Souza" w:date="2017-05-22T15:59:00Z"/>
          <w:rFonts w:ascii="Times New Roman" w:hAnsi="Times New Roman"/>
          <w:sz w:val="24"/>
          <w:szCs w:val="24"/>
        </w:rPr>
      </w:pPr>
      <w:ins w:id="68" w:author="MMA" w:date="2017-03-14T16:36:00Z">
        <w:r>
          <w:rPr>
            <w:rFonts w:ascii="Times New Roman" w:hAnsi="Times New Roman"/>
            <w:sz w:val="24"/>
            <w:szCs w:val="24"/>
          </w:rPr>
          <w:t>R</w:t>
        </w:r>
      </w:ins>
      <w:r w:rsidR="00F66F88" w:rsidRPr="001A593D">
        <w:rPr>
          <w:rFonts w:ascii="Times New Roman" w:hAnsi="Times New Roman"/>
          <w:sz w:val="24"/>
          <w:szCs w:val="24"/>
        </w:rPr>
        <w:t xml:space="preserve">ede de monitoramento superficial e subterrânea necessária para gestão </w:t>
      </w:r>
      <w:proofErr w:type="spellStart"/>
      <w:r w:rsidR="00F66F88" w:rsidRPr="001A593D">
        <w:rPr>
          <w:rFonts w:ascii="Times New Roman" w:hAnsi="Times New Roman"/>
          <w:sz w:val="24"/>
          <w:szCs w:val="24"/>
        </w:rPr>
        <w:t>integrada</w:t>
      </w:r>
      <w:del w:id="69" w:author="Roseli dos Santos Souza" w:date="2017-05-22T15:59:00Z">
        <w:r w:rsidR="00F66F88" w:rsidRPr="001A593D" w:rsidDel="00602B1A">
          <w:rPr>
            <w:rFonts w:ascii="Times New Roman" w:hAnsi="Times New Roman"/>
            <w:sz w:val="24"/>
            <w:szCs w:val="24"/>
          </w:rPr>
          <w:delText>.</w:delText>
        </w:r>
      </w:del>
    </w:p>
    <w:p w:rsidR="00FD22B6" w:rsidRPr="00602B1A" w:rsidDel="00602B1A" w:rsidRDefault="00FD22B6" w:rsidP="00602B1A">
      <w:pPr>
        <w:pStyle w:val="PargrafodaLista"/>
        <w:numPr>
          <w:ilvl w:val="0"/>
          <w:numId w:val="2"/>
        </w:numPr>
        <w:spacing w:after="0" w:line="360" w:lineRule="auto"/>
        <w:ind w:left="426" w:hanging="426"/>
        <w:contextualSpacing w:val="0"/>
        <w:jc w:val="both"/>
        <w:rPr>
          <w:del w:id="70" w:author="Roseli dos Santos Souza" w:date="2017-05-22T15:59:00Z"/>
          <w:rFonts w:ascii="Times New Roman" w:hAnsi="Times New Roman"/>
          <w:sz w:val="24"/>
          <w:szCs w:val="24"/>
          <w:rPrChange w:id="71" w:author="Roseli dos Santos Souza" w:date="2017-05-22T15:59:00Z">
            <w:rPr>
              <w:del w:id="72" w:author="Roseli dos Santos Souza" w:date="2017-05-22T15:59:00Z"/>
            </w:rPr>
          </w:rPrChange>
        </w:rPr>
        <w:pPrChange w:id="73" w:author="MMA" w:date="2017-03-14T15:34:00Z">
          <w:pPr>
            <w:pStyle w:val="PargrafodaLista"/>
            <w:numPr>
              <w:numId w:val="2"/>
            </w:numPr>
            <w:spacing w:after="0" w:line="360" w:lineRule="auto"/>
            <w:ind w:left="2136" w:hanging="360"/>
            <w:contextualSpacing w:val="0"/>
            <w:jc w:val="both"/>
          </w:pPr>
        </w:pPrChange>
      </w:pPr>
    </w:p>
    <w:p w:rsidR="00E17742" w:rsidDel="00602B1A" w:rsidRDefault="00E17742" w:rsidP="00F66F88">
      <w:pPr>
        <w:spacing w:after="0" w:line="360" w:lineRule="auto"/>
        <w:jc w:val="both"/>
        <w:rPr>
          <w:ins w:id="74" w:author="MMA" w:date="2017-03-14T16:34:00Z"/>
          <w:del w:id="75" w:author="Roseli dos Santos Souza" w:date="2017-05-22T15:59:00Z"/>
          <w:rFonts w:ascii="Times New Roman" w:hAnsi="Times New Roman"/>
          <w:color w:val="FF0000"/>
          <w:sz w:val="24"/>
          <w:szCs w:val="24"/>
        </w:rPr>
      </w:pPr>
    </w:p>
    <w:p w:rsidR="00F66F88" w:rsidRPr="00F66F88" w:rsidRDefault="00F66F88" w:rsidP="00F66F88">
      <w:pPr>
        <w:spacing w:after="0" w:line="36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F66F88">
        <w:rPr>
          <w:rFonts w:ascii="Times New Roman" w:hAnsi="Times New Roman"/>
          <w:color w:val="FF0000"/>
          <w:sz w:val="24"/>
          <w:szCs w:val="24"/>
        </w:rPr>
        <w:t>Art</w:t>
      </w:r>
      <w:proofErr w:type="spellEnd"/>
      <w:r w:rsidRPr="00F66F88">
        <w:rPr>
          <w:rFonts w:ascii="Times New Roman" w:hAnsi="Times New Roman"/>
          <w:color w:val="FF0000"/>
          <w:sz w:val="24"/>
          <w:szCs w:val="24"/>
        </w:rPr>
        <w:t>. 5° Para a gestão integrada de recursos hídricos serão elaborados normativos específicos com foco na alocação de águas superficiais e subterrâneas, por autoridades outorgantes estaduais</w:t>
      </w:r>
      <w:ins w:id="76" w:author="MMA" w:date="2017-03-14T16:58:00Z">
        <w:r w:rsidR="00AB7847">
          <w:rPr>
            <w:rFonts w:ascii="Times New Roman" w:hAnsi="Times New Roman"/>
            <w:color w:val="FF0000"/>
            <w:sz w:val="24"/>
            <w:szCs w:val="24"/>
          </w:rPr>
          <w:t>,</w:t>
        </w:r>
      </w:ins>
      <w:r w:rsidRPr="00F66F88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AB7847">
        <w:rPr>
          <w:rFonts w:ascii="Times New Roman" w:hAnsi="Times New Roman"/>
          <w:strike/>
          <w:color w:val="FF0000"/>
          <w:sz w:val="24"/>
          <w:szCs w:val="24"/>
          <w:rPrChange w:id="77" w:author="MMA" w:date="2017-03-14T16:59:00Z">
            <w:rPr>
              <w:rFonts w:ascii="Times New Roman" w:hAnsi="Times New Roman"/>
              <w:color w:val="FF0000"/>
              <w:sz w:val="24"/>
              <w:szCs w:val="24"/>
            </w:rPr>
          </w:rPrChange>
        </w:rPr>
        <w:t>e</w:t>
      </w:r>
      <w:r w:rsidRPr="00F66F88">
        <w:rPr>
          <w:rFonts w:ascii="Times New Roman" w:hAnsi="Times New Roman"/>
          <w:color w:val="FF0000"/>
          <w:sz w:val="24"/>
          <w:szCs w:val="24"/>
        </w:rPr>
        <w:t xml:space="preserve"> com a participação da Agência Nacional de Águas – ANA, quando</w:t>
      </w:r>
      <w:ins w:id="78" w:author="MMA" w:date="2017-03-14T17:09:00Z">
        <w:r w:rsidR="00AB7847">
          <w:rPr>
            <w:rFonts w:ascii="Times New Roman" w:hAnsi="Times New Roman"/>
            <w:color w:val="FF0000"/>
            <w:sz w:val="24"/>
            <w:szCs w:val="24"/>
          </w:rPr>
          <w:t xml:space="preserve"> houver </w:t>
        </w:r>
      </w:ins>
      <w:ins w:id="79" w:author="Roseli dos Santos Souza" w:date="2017-05-22T15:49:00Z">
        <w:r w:rsidR="002A3FAC">
          <w:rPr>
            <w:rFonts w:ascii="Times New Roman" w:hAnsi="Times New Roman"/>
            <w:color w:val="FF0000"/>
            <w:sz w:val="24"/>
            <w:szCs w:val="24"/>
          </w:rPr>
          <w:t>contribuição</w:t>
        </w:r>
      </w:ins>
      <w:ins w:id="80" w:author="MMA" w:date="2017-03-14T17:09:00Z">
        <w:r w:rsidR="00AB7847">
          <w:rPr>
            <w:rFonts w:ascii="Times New Roman" w:hAnsi="Times New Roman"/>
            <w:color w:val="FF0000"/>
            <w:sz w:val="24"/>
            <w:szCs w:val="24"/>
          </w:rPr>
          <w:t xml:space="preserve"> direta do aquífero para </w:t>
        </w:r>
        <w:proofErr w:type="gramStart"/>
        <w:r w:rsidR="00AB7847">
          <w:rPr>
            <w:rFonts w:ascii="Times New Roman" w:hAnsi="Times New Roman"/>
            <w:color w:val="FF0000"/>
            <w:sz w:val="24"/>
            <w:szCs w:val="24"/>
          </w:rPr>
          <w:t>os</w:t>
        </w:r>
      </w:ins>
      <w:del w:id="81" w:author="MMA" w:date="2017-03-14T17:09:00Z">
        <w:r w:rsidRPr="00F66F88" w:rsidDel="00AB7847">
          <w:rPr>
            <w:rFonts w:ascii="Times New Roman" w:hAnsi="Times New Roman"/>
            <w:color w:val="FF0000"/>
            <w:sz w:val="24"/>
            <w:szCs w:val="24"/>
          </w:rPr>
          <w:delText xml:space="preserve"> </w:delText>
        </w:r>
      </w:del>
      <w:ins w:id="82" w:author="MMA" w:date="2017-03-14T17:09:00Z">
        <w:r w:rsidR="00AB7847">
          <w:rPr>
            <w:rFonts w:ascii="Times New Roman" w:hAnsi="Times New Roman"/>
            <w:color w:val="FF0000"/>
            <w:sz w:val="24"/>
            <w:szCs w:val="24"/>
          </w:rPr>
          <w:t xml:space="preserve"> </w:t>
        </w:r>
      </w:ins>
      <w:del w:id="83" w:author="MMA" w:date="2017-03-14T17:09:00Z">
        <w:r w:rsidRPr="00F66F88" w:rsidDel="00AB7847">
          <w:rPr>
            <w:rFonts w:ascii="Times New Roman" w:hAnsi="Times New Roman"/>
            <w:color w:val="FF0000"/>
            <w:sz w:val="24"/>
            <w:szCs w:val="24"/>
          </w:rPr>
          <w:delText>em</w:delText>
        </w:r>
      </w:del>
      <w:r w:rsidRPr="00F66F88">
        <w:rPr>
          <w:rFonts w:ascii="Times New Roman" w:hAnsi="Times New Roman"/>
          <w:color w:val="FF0000"/>
          <w:sz w:val="24"/>
          <w:szCs w:val="24"/>
        </w:rPr>
        <w:t xml:space="preserve"> rios</w:t>
      </w:r>
      <w:proofErr w:type="gramEnd"/>
      <w:r w:rsidRPr="00F66F88">
        <w:rPr>
          <w:rFonts w:ascii="Times New Roman" w:hAnsi="Times New Roman"/>
          <w:color w:val="FF0000"/>
          <w:sz w:val="24"/>
          <w:szCs w:val="24"/>
        </w:rPr>
        <w:t xml:space="preserve"> de </w:t>
      </w:r>
      <w:proofErr w:type="spellStart"/>
      <w:r w:rsidRPr="00F66F88">
        <w:rPr>
          <w:rFonts w:ascii="Times New Roman" w:hAnsi="Times New Roman"/>
          <w:color w:val="FF0000"/>
          <w:sz w:val="24"/>
          <w:szCs w:val="24"/>
        </w:rPr>
        <w:t>dominialidade</w:t>
      </w:r>
      <w:proofErr w:type="spellEnd"/>
      <w:r w:rsidRPr="00F66F88">
        <w:rPr>
          <w:rFonts w:ascii="Times New Roman" w:hAnsi="Times New Roman"/>
          <w:color w:val="FF0000"/>
          <w:sz w:val="24"/>
          <w:szCs w:val="24"/>
        </w:rPr>
        <w:t xml:space="preserve"> federal.</w:t>
      </w:r>
    </w:p>
    <w:p w:rsidR="00F66F88" w:rsidRPr="00F66F88" w:rsidRDefault="00F66F88" w:rsidP="001D7127">
      <w:pPr>
        <w:spacing w:after="0" w:line="360" w:lineRule="auto"/>
        <w:ind w:left="426" w:hanging="426"/>
        <w:jc w:val="both"/>
        <w:rPr>
          <w:rFonts w:ascii="Times New Roman" w:hAnsi="Times New Roman"/>
          <w:color w:val="FF0000"/>
          <w:sz w:val="24"/>
          <w:szCs w:val="24"/>
        </w:rPr>
      </w:pPr>
      <w:r w:rsidRPr="00F66F88">
        <w:rPr>
          <w:rFonts w:ascii="Times New Roman" w:hAnsi="Times New Roman"/>
          <w:color w:val="FF0000"/>
          <w:sz w:val="24"/>
          <w:szCs w:val="24"/>
        </w:rPr>
        <w:t xml:space="preserve">§ 1° Na elaboração </w:t>
      </w:r>
      <w:r w:rsidRPr="00AB7847">
        <w:rPr>
          <w:rFonts w:ascii="Times New Roman" w:hAnsi="Times New Roman"/>
          <w:color w:val="FF0000"/>
          <w:sz w:val="24"/>
          <w:szCs w:val="24"/>
          <w:highlight w:val="yellow"/>
          <w:rPrChange w:id="84" w:author="MMA" w:date="2017-03-14T16:59:00Z">
            <w:rPr>
              <w:rFonts w:ascii="Times New Roman" w:hAnsi="Times New Roman"/>
              <w:color w:val="FF0000"/>
              <w:sz w:val="24"/>
              <w:szCs w:val="24"/>
            </w:rPr>
          </w:rPrChange>
        </w:rPr>
        <w:t>de normativo específico</w:t>
      </w:r>
      <w:r w:rsidRPr="00F66F88">
        <w:rPr>
          <w:rFonts w:ascii="Times New Roman" w:hAnsi="Times New Roman"/>
          <w:color w:val="FF0000"/>
          <w:sz w:val="24"/>
          <w:szCs w:val="24"/>
        </w:rPr>
        <w:t xml:space="preserve"> para rios de domínio da União, a ANA articular-se-á com as autoridades outorgantes dos Estados e do Distrito Federal com vistas a </w:t>
      </w:r>
      <w:r w:rsidRPr="00AB7847">
        <w:rPr>
          <w:rFonts w:ascii="Times New Roman" w:hAnsi="Times New Roman"/>
          <w:color w:val="FF0000"/>
          <w:sz w:val="24"/>
          <w:szCs w:val="24"/>
          <w:highlight w:val="yellow"/>
          <w:rPrChange w:id="85" w:author="MMA" w:date="2017-03-14T16:59:00Z">
            <w:rPr>
              <w:rFonts w:ascii="Times New Roman" w:hAnsi="Times New Roman"/>
              <w:color w:val="FF0000"/>
              <w:sz w:val="24"/>
              <w:szCs w:val="24"/>
            </w:rPr>
          </w:rPrChange>
        </w:rPr>
        <w:t>considerar</w:t>
      </w:r>
      <w:r w:rsidRPr="00F66F88">
        <w:rPr>
          <w:rFonts w:ascii="Times New Roman" w:hAnsi="Times New Roman"/>
          <w:color w:val="FF0000"/>
          <w:sz w:val="24"/>
          <w:szCs w:val="24"/>
        </w:rPr>
        <w:t xml:space="preserve"> </w:t>
      </w:r>
      <w:ins w:id="86" w:author="MMA" w:date="2017-03-14T17:04:00Z">
        <w:r w:rsidR="00AB7847">
          <w:rPr>
            <w:rFonts w:ascii="Times New Roman" w:hAnsi="Times New Roman"/>
            <w:color w:val="FF0000"/>
            <w:sz w:val="24"/>
            <w:szCs w:val="24"/>
          </w:rPr>
          <w:t xml:space="preserve">observar </w:t>
        </w:r>
      </w:ins>
      <w:r w:rsidRPr="00F66F88">
        <w:rPr>
          <w:rFonts w:ascii="Times New Roman" w:hAnsi="Times New Roman"/>
          <w:color w:val="FF0000"/>
          <w:sz w:val="24"/>
          <w:szCs w:val="24"/>
        </w:rPr>
        <w:t>as contribuições dos fluxos de base dos aquíferos à disponibilidade superficial, de forma a garantir a sustentabilidade</w:t>
      </w:r>
      <w:ins w:id="87" w:author="MMA" w:date="2017-03-14T17:16:00Z">
        <w:r w:rsidR="00A3541B">
          <w:rPr>
            <w:rFonts w:ascii="Times New Roman" w:hAnsi="Times New Roman"/>
            <w:color w:val="FF0000"/>
            <w:sz w:val="24"/>
            <w:szCs w:val="24"/>
          </w:rPr>
          <w:t>??</w:t>
        </w:r>
      </w:ins>
      <w:r w:rsidRPr="00F66F88">
        <w:rPr>
          <w:rFonts w:ascii="Times New Roman" w:hAnsi="Times New Roman"/>
          <w:color w:val="FF0000"/>
          <w:sz w:val="24"/>
          <w:szCs w:val="24"/>
        </w:rPr>
        <w:t xml:space="preserve"> </w:t>
      </w:r>
      <w:proofErr w:type="gramStart"/>
      <w:r w:rsidRPr="00F66F88">
        <w:rPr>
          <w:rFonts w:ascii="Times New Roman" w:hAnsi="Times New Roman"/>
          <w:color w:val="FF0000"/>
          <w:sz w:val="24"/>
          <w:szCs w:val="24"/>
        </w:rPr>
        <w:t>do</w:t>
      </w:r>
      <w:proofErr w:type="gramEnd"/>
      <w:r w:rsidRPr="00F66F88">
        <w:rPr>
          <w:rFonts w:ascii="Times New Roman" w:hAnsi="Times New Roman"/>
          <w:color w:val="FF0000"/>
          <w:sz w:val="24"/>
          <w:szCs w:val="24"/>
        </w:rPr>
        <w:t xml:space="preserve"> sistema hídrico.</w:t>
      </w:r>
    </w:p>
    <w:p w:rsidR="00F66F88" w:rsidRDefault="00F66F88" w:rsidP="001D7127">
      <w:pPr>
        <w:spacing w:after="0" w:line="360" w:lineRule="auto"/>
        <w:ind w:left="426" w:hanging="426"/>
        <w:jc w:val="both"/>
        <w:rPr>
          <w:ins w:id="88" w:author="Roseli dos Santos Souza" w:date="2017-05-22T15:59:00Z"/>
          <w:rFonts w:ascii="Times New Roman" w:hAnsi="Times New Roman"/>
          <w:color w:val="FF0000"/>
          <w:sz w:val="24"/>
          <w:szCs w:val="24"/>
        </w:rPr>
      </w:pPr>
      <w:r w:rsidRPr="00F66F88">
        <w:rPr>
          <w:rFonts w:ascii="Times New Roman" w:hAnsi="Times New Roman"/>
          <w:color w:val="FF0000"/>
          <w:sz w:val="24"/>
          <w:szCs w:val="24"/>
        </w:rPr>
        <w:lastRenderedPageBreak/>
        <w:t xml:space="preserve">§ 2° Na elaboração de normativo específico no âmbito dos Estados, referente a aquíferos ou sistemas aquíferos que contribuem a rios de domínio da União, os órgãos gestores de recursos hídricos dos Estados e do Distrito Federal, envolvidos, articular-se-ão com a ANA com vistas </w:t>
      </w:r>
      <w:r w:rsidRPr="00AB7847">
        <w:rPr>
          <w:rFonts w:ascii="Times New Roman" w:hAnsi="Times New Roman"/>
          <w:color w:val="FF0000"/>
          <w:sz w:val="24"/>
          <w:szCs w:val="24"/>
          <w:highlight w:val="yellow"/>
          <w:rPrChange w:id="89" w:author="MMA" w:date="2017-03-14T17:00:00Z">
            <w:rPr>
              <w:rFonts w:ascii="Times New Roman" w:hAnsi="Times New Roman"/>
              <w:color w:val="FF0000"/>
              <w:sz w:val="24"/>
              <w:szCs w:val="24"/>
            </w:rPr>
          </w:rPrChange>
        </w:rPr>
        <w:t>considerar</w:t>
      </w:r>
      <w:r w:rsidRPr="00F66F88">
        <w:rPr>
          <w:rFonts w:ascii="Times New Roman" w:hAnsi="Times New Roman"/>
          <w:color w:val="FF0000"/>
          <w:sz w:val="24"/>
          <w:szCs w:val="24"/>
        </w:rPr>
        <w:t xml:space="preserve"> as contribuições dos fluxos de base dos aquíferos a esses rios, de forma a garantir a sustentabilidade do sistema hídrico.</w:t>
      </w:r>
    </w:p>
    <w:p w:rsidR="00602B1A" w:rsidRDefault="00602B1A" w:rsidP="001D7127">
      <w:pPr>
        <w:spacing w:after="0" w:line="360" w:lineRule="auto"/>
        <w:ind w:left="426" w:hanging="426"/>
        <w:jc w:val="both"/>
        <w:rPr>
          <w:ins w:id="90" w:author="MMA" w:date="2017-03-14T17:25:00Z"/>
          <w:rFonts w:ascii="Times New Roman" w:hAnsi="Times New Roman"/>
          <w:color w:val="FF0000"/>
          <w:sz w:val="24"/>
          <w:szCs w:val="24"/>
        </w:rPr>
      </w:pPr>
    </w:p>
    <w:p w:rsidR="006700DB" w:rsidRDefault="008375EE" w:rsidP="001D7127">
      <w:pPr>
        <w:spacing w:after="0" w:line="360" w:lineRule="auto"/>
        <w:ind w:left="426" w:hanging="426"/>
        <w:jc w:val="both"/>
        <w:rPr>
          <w:ins w:id="91" w:author="MMA" w:date="2017-03-14T17:25:00Z"/>
          <w:rFonts w:ascii="Times New Roman" w:hAnsi="Times New Roman"/>
          <w:color w:val="FF0000"/>
          <w:sz w:val="24"/>
          <w:szCs w:val="24"/>
        </w:rPr>
      </w:pPr>
      <w:ins w:id="92" w:author="MMA" w:date="2017-03-14T17:35:00Z">
        <w:r>
          <w:rPr>
            <w:rFonts w:ascii="Times New Roman" w:hAnsi="Times New Roman"/>
            <w:color w:val="FF0000"/>
            <w:sz w:val="24"/>
            <w:szCs w:val="24"/>
          </w:rPr>
          <w:t>Propostas ainda não discutidas</w:t>
        </w:r>
      </w:ins>
    </w:p>
    <w:p w:rsidR="006700DB" w:rsidRDefault="006700DB" w:rsidP="001D7127">
      <w:pPr>
        <w:spacing w:after="0" w:line="360" w:lineRule="auto"/>
        <w:ind w:left="426" w:hanging="426"/>
        <w:jc w:val="both"/>
        <w:rPr>
          <w:ins w:id="93" w:author="MMA" w:date="2017-03-14T17:28:00Z"/>
          <w:rFonts w:ascii="Times New Roman" w:hAnsi="Times New Roman"/>
          <w:color w:val="FF0000"/>
          <w:sz w:val="24"/>
          <w:szCs w:val="24"/>
        </w:rPr>
      </w:pPr>
      <w:ins w:id="94" w:author="MMA" w:date="2017-03-14T17:27:00Z">
        <w:r>
          <w:rPr>
            <w:rFonts w:ascii="Times New Roman" w:hAnsi="Times New Roman"/>
            <w:color w:val="FF0000"/>
            <w:sz w:val="24"/>
            <w:szCs w:val="24"/>
          </w:rPr>
          <w:t xml:space="preserve">Para a </w:t>
        </w:r>
      </w:ins>
      <w:ins w:id="95" w:author="MMA" w:date="2017-03-14T17:28:00Z">
        <w:r>
          <w:rPr>
            <w:rFonts w:ascii="Times New Roman" w:hAnsi="Times New Roman"/>
            <w:color w:val="FF0000"/>
            <w:sz w:val="24"/>
            <w:szCs w:val="24"/>
          </w:rPr>
          <w:t xml:space="preserve">gestão </w:t>
        </w:r>
      </w:ins>
      <w:ins w:id="96" w:author="MMA" w:date="2017-03-14T17:27:00Z">
        <w:r>
          <w:rPr>
            <w:rFonts w:ascii="Times New Roman" w:hAnsi="Times New Roman"/>
            <w:color w:val="FF0000"/>
            <w:sz w:val="24"/>
            <w:szCs w:val="24"/>
          </w:rPr>
          <w:t xml:space="preserve">integrada de rios de domínio e </w:t>
        </w:r>
      </w:ins>
      <w:ins w:id="97" w:author="MMA" w:date="2017-03-14T17:28:00Z">
        <w:r>
          <w:rPr>
            <w:rFonts w:ascii="Times New Roman" w:hAnsi="Times New Roman"/>
            <w:color w:val="FF0000"/>
            <w:sz w:val="24"/>
            <w:szCs w:val="24"/>
          </w:rPr>
          <w:t xml:space="preserve">aquífero </w:t>
        </w:r>
      </w:ins>
      <w:ins w:id="98" w:author="MMA" w:date="2017-03-14T17:27:00Z">
        <w:r>
          <w:rPr>
            <w:rFonts w:ascii="Times New Roman" w:hAnsi="Times New Roman"/>
            <w:color w:val="FF0000"/>
            <w:sz w:val="24"/>
            <w:szCs w:val="24"/>
          </w:rPr>
          <w:t>a A</w:t>
        </w:r>
      </w:ins>
      <w:ins w:id="99" w:author="MMA" w:date="2017-03-14T17:28:00Z">
        <w:r>
          <w:rPr>
            <w:rFonts w:ascii="Times New Roman" w:hAnsi="Times New Roman"/>
            <w:color w:val="FF0000"/>
            <w:sz w:val="24"/>
            <w:szCs w:val="24"/>
          </w:rPr>
          <w:t>NA</w:t>
        </w:r>
      </w:ins>
      <w:ins w:id="100" w:author="MMA" w:date="2017-03-14T17:27:00Z">
        <w:r>
          <w:rPr>
            <w:rFonts w:ascii="Times New Roman" w:hAnsi="Times New Roman"/>
            <w:color w:val="FF0000"/>
            <w:sz w:val="24"/>
            <w:szCs w:val="24"/>
          </w:rPr>
          <w:t xml:space="preserve"> conjuntamente com o órgão gestor envolvido emitirão normativo especifico de forma a garantir a sustentabilidade do sistema </w:t>
        </w:r>
      </w:ins>
      <w:ins w:id="101" w:author="MMA" w:date="2017-03-14T17:28:00Z">
        <w:r>
          <w:rPr>
            <w:rFonts w:ascii="Times New Roman" w:hAnsi="Times New Roman"/>
            <w:color w:val="FF0000"/>
            <w:sz w:val="24"/>
            <w:szCs w:val="24"/>
          </w:rPr>
          <w:t>hídrico</w:t>
        </w:r>
      </w:ins>
      <w:ins w:id="102" w:author="MMA" w:date="2017-03-14T17:27:00Z">
        <w:r>
          <w:rPr>
            <w:rFonts w:ascii="Times New Roman" w:hAnsi="Times New Roman"/>
            <w:color w:val="FF0000"/>
            <w:sz w:val="24"/>
            <w:szCs w:val="24"/>
          </w:rPr>
          <w:t>.</w:t>
        </w:r>
      </w:ins>
    </w:p>
    <w:p w:rsidR="006700DB" w:rsidRDefault="006700DB" w:rsidP="001D7127">
      <w:pPr>
        <w:spacing w:after="0" w:line="360" w:lineRule="auto"/>
        <w:ind w:left="426" w:hanging="426"/>
        <w:jc w:val="both"/>
        <w:rPr>
          <w:ins w:id="103" w:author="MMA" w:date="2017-03-14T17:31:00Z"/>
          <w:rFonts w:ascii="Times New Roman" w:hAnsi="Times New Roman"/>
          <w:color w:val="FF0000"/>
          <w:sz w:val="24"/>
          <w:szCs w:val="24"/>
        </w:rPr>
      </w:pPr>
      <w:ins w:id="104" w:author="MMA" w:date="2017-03-14T17:28:00Z">
        <w:r>
          <w:rPr>
            <w:rFonts w:ascii="Times New Roman" w:hAnsi="Times New Roman"/>
            <w:color w:val="FF0000"/>
            <w:sz w:val="24"/>
            <w:szCs w:val="24"/>
          </w:rPr>
          <w:t xml:space="preserve">Para elaboração de normativos </w:t>
        </w:r>
      </w:ins>
      <w:ins w:id="105" w:author="MMA" w:date="2017-03-14T17:29:00Z">
        <w:r>
          <w:rPr>
            <w:rFonts w:ascii="Times New Roman" w:hAnsi="Times New Roman"/>
            <w:color w:val="FF0000"/>
            <w:sz w:val="24"/>
            <w:szCs w:val="24"/>
          </w:rPr>
          <w:t>específicos</w:t>
        </w:r>
      </w:ins>
      <w:ins w:id="106" w:author="MMA" w:date="2017-03-14T17:28:00Z">
        <w:r>
          <w:rPr>
            <w:rFonts w:ascii="Times New Roman" w:hAnsi="Times New Roman"/>
            <w:color w:val="FF0000"/>
            <w:sz w:val="24"/>
            <w:szCs w:val="24"/>
          </w:rPr>
          <w:t xml:space="preserve"> </w:t>
        </w:r>
      </w:ins>
      <w:ins w:id="107" w:author="MMA" w:date="2017-03-14T17:29:00Z">
        <w:r>
          <w:rPr>
            <w:rFonts w:ascii="Times New Roman" w:hAnsi="Times New Roman"/>
            <w:color w:val="FF0000"/>
            <w:sz w:val="24"/>
            <w:szCs w:val="24"/>
          </w:rPr>
          <w:t xml:space="preserve">visando a gestão integrada em que </w:t>
        </w:r>
      </w:ins>
      <w:ins w:id="108" w:author="MMA" w:date="2017-03-14T17:30:00Z">
        <w:r w:rsidR="009E4D46">
          <w:rPr>
            <w:rFonts w:ascii="Times New Roman" w:hAnsi="Times New Roman"/>
            <w:color w:val="FF0000"/>
            <w:sz w:val="24"/>
            <w:szCs w:val="24"/>
          </w:rPr>
          <w:t>há</w:t>
        </w:r>
      </w:ins>
      <w:ins w:id="109" w:author="MMA" w:date="2017-03-14T17:29:00Z">
        <w:r>
          <w:rPr>
            <w:rFonts w:ascii="Times New Roman" w:hAnsi="Times New Roman"/>
            <w:color w:val="FF0000"/>
            <w:sz w:val="24"/>
            <w:szCs w:val="24"/>
          </w:rPr>
          <w:t xml:space="preserve"> concorrência </w:t>
        </w:r>
        <w:r w:rsidR="00922D48">
          <w:rPr>
            <w:rFonts w:ascii="Times New Roman" w:hAnsi="Times New Roman"/>
            <w:color w:val="FF0000"/>
            <w:sz w:val="24"/>
            <w:szCs w:val="24"/>
          </w:rPr>
          <w:t xml:space="preserve">de </w:t>
        </w:r>
        <w:proofErr w:type="spellStart"/>
        <w:r w:rsidR="00922D48">
          <w:rPr>
            <w:rFonts w:ascii="Times New Roman" w:hAnsi="Times New Roman"/>
            <w:color w:val="FF0000"/>
            <w:sz w:val="24"/>
            <w:szCs w:val="24"/>
          </w:rPr>
          <w:t>dominialid</w:t>
        </w:r>
        <w:r>
          <w:rPr>
            <w:rFonts w:ascii="Times New Roman" w:hAnsi="Times New Roman"/>
            <w:color w:val="FF0000"/>
            <w:sz w:val="24"/>
            <w:szCs w:val="24"/>
          </w:rPr>
          <w:t>ade</w:t>
        </w:r>
      </w:ins>
      <w:proofErr w:type="spellEnd"/>
      <w:ins w:id="110" w:author="MMA" w:date="2017-03-14T17:30:00Z">
        <w:r w:rsidR="00922D48">
          <w:rPr>
            <w:rFonts w:ascii="Times New Roman" w:hAnsi="Times New Roman"/>
            <w:color w:val="FF0000"/>
            <w:sz w:val="24"/>
            <w:szCs w:val="24"/>
          </w:rPr>
          <w:t xml:space="preserve"> </w:t>
        </w:r>
      </w:ins>
      <w:ins w:id="111" w:author="MMA" w:date="2017-03-14T17:31:00Z">
        <w:r w:rsidR="009E4D46">
          <w:rPr>
            <w:rFonts w:ascii="Times New Roman" w:hAnsi="Times New Roman"/>
            <w:color w:val="FF0000"/>
            <w:sz w:val="24"/>
            <w:szCs w:val="24"/>
          </w:rPr>
          <w:t>entre o</w:t>
        </w:r>
      </w:ins>
      <w:ins w:id="112" w:author="MMA" w:date="2017-03-14T17:29:00Z">
        <w:r>
          <w:rPr>
            <w:rFonts w:ascii="Times New Roman" w:hAnsi="Times New Roman"/>
            <w:color w:val="FF0000"/>
            <w:sz w:val="24"/>
            <w:szCs w:val="24"/>
          </w:rPr>
          <w:t xml:space="preserve"> estado e a união se articularão para a </w:t>
        </w:r>
      </w:ins>
      <w:ins w:id="113" w:author="MMA" w:date="2017-03-14T17:30:00Z">
        <w:r>
          <w:rPr>
            <w:rFonts w:ascii="Times New Roman" w:hAnsi="Times New Roman"/>
            <w:color w:val="FF0000"/>
            <w:sz w:val="24"/>
            <w:szCs w:val="24"/>
          </w:rPr>
          <w:t>elaboração</w:t>
        </w:r>
      </w:ins>
      <w:ins w:id="114" w:author="MMA" w:date="2017-03-14T17:29:00Z">
        <w:r>
          <w:rPr>
            <w:rFonts w:ascii="Times New Roman" w:hAnsi="Times New Roman"/>
            <w:color w:val="FF0000"/>
            <w:sz w:val="24"/>
            <w:szCs w:val="24"/>
          </w:rPr>
          <w:t xml:space="preserve"> </w:t>
        </w:r>
      </w:ins>
      <w:ins w:id="115" w:author="MMA" w:date="2017-03-14T17:30:00Z">
        <w:r>
          <w:rPr>
            <w:rFonts w:ascii="Times New Roman" w:hAnsi="Times New Roman"/>
            <w:color w:val="FF0000"/>
            <w:sz w:val="24"/>
            <w:szCs w:val="24"/>
          </w:rPr>
          <w:t>de ato conjunto.</w:t>
        </w:r>
      </w:ins>
    </w:p>
    <w:p w:rsidR="009E4D46" w:rsidRDefault="009E4D46" w:rsidP="001D7127">
      <w:pPr>
        <w:spacing w:after="0" w:line="360" w:lineRule="auto"/>
        <w:ind w:left="426" w:hanging="426"/>
        <w:jc w:val="both"/>
        <w:rPr>
          <w:ins w:id="116" w:author="MMA" w:date="2017-03-14T17:35:00Z"/>
          <w:rFonts w:ascii="Times New Roman" w:hAnsi="Times New Roman"/>
          <w:color w:val="FF0000"/>
          <w:sz w:val="24"/>
          <w:szCs w:val="24"/>
        </w:rPr>
      </w:pPr>
      <w:ins w:id="117" w:author="MMA" w:date="2017-03-14T17:31:00Z">
        <w:r>
          <w:rPr>
            <w:rFonts w:ascii="Times New Roman" w:hAnsi="Times New Roman"/>
            <w:color w:val="FF0000"/>
            <w:sz w:val="24"/>
            <w:szCs w:val="24"/>
          </w:rPr>
          <w:t xml:space="preserve">Mudar </w:t>
        </w:r>
      </w:ins>
      <w:ins w:id="118" w:author="MMA" w:date="2017-03-14T17:32:00Z">
        <w:r w:rsidR="008375EE">
          <w:rPr>
            <w:rFonts w:ascii="Times New Roman" w:hAnsi="Times New Roman"/>
            <w:color w:val="FF0000"/>
            <w:sz w:val="24"/>
            <w:szCs w:val="24"/>
          </w:rPr>
          <w:t xml:space="preserve">a palavra </w:t>
        </w:r>
      </w:ins>
      <w:ins w:id="119" w:author="MMA" w:date="2017-03-14T17:31:00Z">
        <w:r>
          <w:rPr>
            <w:rFonts w:ascii="Times New Roman" w:hAnsi="Times New Roman"/>
            <w:color w:val="FF0000"/>
            <w:sz w:val="24"/>
            <w:szCs w:val="24"/>
          </w:rPr>
          <w:t>normativo</w:t>
        </w:r>
      </w:ins>
      <w:ins w:id="120" w:author="MMA" w:date="2017-03-14T17:35:00Z">
        <w:r w:rsidR="008375EE">
          <w:rPr>
            <w:rFonts w:ascii="Times New Roman" w:hAnsi="Times New Roman"/>
            <w:color w:val="FF0000"/>
            <w:sz w:val="24"/>
            <w:szCs w:val="24"/>
          </w:rPr>
          <w:t xml:space="preserve"> ???</w:t>
        </w:r>
      </w:ins>
      <w:ins w:id="121" w:author="MMA" w:date="2017-03-14T17:36:00Z">
        <w:r w:rsidR="00897263">
          <w:rPr>
            <w:rFonts w:ascii="Times New Roman" w:hAnsi="Times New Roman"/>
            <w:color w:val="FF0000"/>
            <w:sz w:val="24"/>
            <w:szCs w:val="24"/>
          </w:rPr>
          <w:t xml:space="preserve">  </w:t>
        </w:r>
        <w:proofErr w:type="gramStart"/>
        <w:r w:rsidR="00897263">
          <w:rPr>
            <w:rFonts w:ascii="Times New Roman" w:hAnsi="Times New Roman"/>
            <w:color w:val="FF0000"/>
            <w:sz w:val="24"/>
            <w:szCs w:val="24"/>
          </w:rPr>
          <w:t>ato</w:t>
        </w:r>
        <w:proofErr w:type="gramEnd"/>
        <w:r w:rsidR="00897263">
          <w:rPr>
            <w:rFonts w:ascii="Times New Roman" w:hAnsi="Times New Roman"/>
            <w:color w:val="FF0000"/>
            <w:sz w:val="24"/>
            <w:szCs w:val="24"/>
          </w:rPr>
          <w:t xml:space="preserve"> regulatório</w:t>
        </w:r>
      </w:ins>
    </w:p>
    <w:p w:rsidR="008375EE" w:rsidRDefault="008375EE" w:rsidP="001D7127">
      <w:pPr>
        <w:spacing w:after="0" w:line="360" w:lineRule="auto"/>
        <w:ind w:left="426" w:hanging="426"/>
        <w:jc w:val="both"/>
        <w:rPr>
          <w:ins w:id="122" w:author="MMA" w:date="2017-03-14T17:35:00Z"/>
          <w:rFonts w:ascii="Times New Roman" w:hAnsi="Times New Roman"/>
          <w:color w:val="FF0000"/>
          <w:sz w:val="24"/>
          <w:szCs w:val="24"/>
        </w:rPr>
      </w:pPr>
      <w:ins w:id="123" w:author="MMA" w:date="2017-03-14T17:35:00Z">
        <w:r>
          <w:rPr>
            <w:rFonts w:ascii="Times New Roman" w:hAnsi="Times New Roman"/>
            <w:color w:val="FF0000"/>
            <w:sz w:val="24"/>
            <w:szCs w:val="24"/>
          </w:rPr>
          <w:t xml:space="preserve">Explicitara as competências </w:t>
        </w:r>
      </w:ins>
    </w:p>
    <w:p w:rsidR="008375EE" w:rsidRDefault="008375EE" w:rsidP="001D7127">
      <w:pPr>
        <w:spacing w:after="0" w:line="360" w:lineRule="auto"/>
        <w:ind w:left="426" w:hanging="426"/>
        <w:jc w:val="both"/>
        <w:rPr>
          <w:ins w:id="124" w:author="MMA" w:date="2017-03-14T17:35:00Z"/>
          <w:rFonts w:ascii="Times New Roman" w:hAnsi="Times New Roman"/>
          <w:color w:val="FF0000"/>
          <w:sz w:val="24"/>
          <w:szCs w:val="24"/>
        </w:rPr>
      </w:pPr>
    </w:p>
    <w:p w:rsidR="008375EE" w:rsidRDefault="008375EE" w:rsidP="001D7127">
      <w:pPr>
        <w:spacing w:after="0" w:line="360" w:lineRule="auto"/>
        <w:ind w:left="426" w:hanging="426"/>
        <w:jc w:val="both"/>
        <w:rPr>
          <w:ins w:id="125" w:author="MMA" w:date="2017-03-14T17:30:00Z"/>
          <w:rFonts w:ascii="Times New Roman" w:hAnsi="Times New Roman"/>
          <w:color w:val="FF0000"/>
          <w:sz w:val="24"/>
          <w:szCs w:val="24"/>
        </w:rPr>
      </w:pPr>
      <w:ins w:id="126" w:author="MMA" w:date="2017-03-14T17:35:00Z">
        <w:r>
          <w:rPr>
            <w:rFonts w:ascii="Times New Roman" w:hAnsi="Times New Roman"/>
            <w:color w:val="FF0000"/>
            <w:sz w:val="24"/>
            <w:szCs w:val="24"/>
          </w:rPr>
          <w:t>A ANA reveria a redação, de acordo com as observaç</w:t>
        </w:r>
      </w:ins>
      <w:ins w:id="127" w:author="MMA" w:date="2017-03-14T17:36:00Z">
        <w:r>
          <w:rPr>
            <w:rFonts w:ascii="Times New Roman" w:hAnsi="Times New Roman"/>
            <w:color w:val="FF0000"/>
            <w:sz w:val="24"/>
            <w:szCs w:val="24"/>
          </w:rPr>
          <w:t>ões da reunião.</w:t>
        </w:r>
        <w:r w:rsidR="00301B27">
          <w:rPr>
            <w:rFonts w:ascii="Times New Roman" w:hAnsi="Times New Roman"/>
            <w:color w:val="FF0000"/>
            <w:sz w:val="24"/>
            <w:szCs w:val="24"/>
          </w:rPr>
          <w:t xml:space="preserve"> H</w:t>
        </w:r>
      </w:ins>
      <w:ins w:id="128" w:author="MMA" w:date="2017-03-14T17:37:00Z">
        <w:r w:rsidR="00301B27">
          <w:rPr>
            <w:rFonts w:ascii="Times New Roman" w:hAnsi="Times New Roman"/>
            <w:color w:val="FF0000"/>
            <w:sz w:val="24"/>
            <w:szCs w:val="24"/>
          </w:rPr>
          <w:t xml:space="preserve">avendo termos que tragam questionamento tragam as definições. </w:t>
        </w:r>
      </w:ins>
    </w:p>
    <w:p w:rsidR="006700DB" w:rsidRPr="00F66F88" w:rsidRDefault="006700DB" w:rsidP="001D7127">
      <w:pPr>
        <w:spacing w:after="0" w:line="360" w:lineRule="auto"/>
        <w:ind w:left="426" w:hanging="426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F66F88" w:rsidRPr="00F66F88" w:rsidRDefault="00F66F88" w:rsidP="001D7127">
      <w:pPr>
        <w:spacing w:after="0" w:line="360" w:lineRule="auto"/>
        <w:ind w:left="426" w:hanging="426"/>
        <w:jc w:val="both"/>
        <w:rPr>
          <w:rFonts w:ascii="Times New Roman" w:hAnsi="Times New Roman"/>
          <w:color w:val="FF0000"/>
          <w:sz w:val="24"/>
          <w:szCs w:val="24"/>
        </w:rPr>
      </w:pPr>
      <w:r w:rsidRPr="00F66F88">
        <w:rPr>
          <w:rFonts w:ascii="Times New Roman" w:hAnsi="Times New Roman"/>
          <w:color w:val="FF0000"/>
          <w:sz w:val="24"/>
          <w:szCs w:val="24"/>
        </w:rPr>
        <w:t>§3° Os normativos específicos para gestão integrada de recursos hídricos superficiais e subterrâneos deverão ser definidos por bacia hidrográfica, considerando aquífero ou sistemas aquíferos existentes.</w:t>
      </w:r>
    </w:p>
    <w:p w:rsidR="00F66F88" w:rsidRPr="00F66F88" w:rsidRDefault="00F66F88" w:rsidP="001D7127">
      <w:pPr>
        <w:spacing w:after="0" w:line="360" w:lineRule="auto"/>
        <w:ind w:left="426" w:hanging="426"/>
        <w:jc w:val="both"/>
        <w:rPr>
          <w:rFonts w:ascii="Times New Roman" w:hAnsi="Times New Roman"/>
          <w:color w:val="FF0000"/>
          <w:sz w:val="24"/>
          <w:szCs w:val="24"/>
        </w:rPr>
      </w:pPr>
      <w:r w:rsidRPr="00F66F88">
        <w:rPr>
          <w:rFonts w:ascii="Times New Roman" w:hAnsi="Times New Roman"/>
          <w:color w:val="FF0000"/>
          <w:sz w:val="24"/>
          <w:szCs w:val="24"/>
        </w:rPr>
        <w:t>§4° Os órgãos gestores de recursos hídricos deverão estabelecer em conjunto as normas para cada normativo específico, formalizadas em atos administrativos.</w:t>
      </w:r>
    </w:p>
    <w:p w:rsidR="00F66F88" w:rsidRPr="003667CA" w:rsidRDefault="00F66F88" w:rsidP="00F66F88">
      <w:pPr>
        <w:pStyle w:val="PargrafodaLista"/>
        <w:spacing w:after="0" w:line="360" w:lineRule="auto"/>
        <w:ind w:left="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</w:p>
    <w:p w:rsidR="00F66F88" w:rsidRDefault="00F66F88" w:rsidP="00F66F88">
      <w:pPr>
        <w:pStyle w:val="PargrafodaLista"/>
        <w:spacing w:after="0" w:line="360" w:lineRule="auto"/>
        <w:ind w:left="0"/>
        <w:contextualSpacing w:val="0"/>
        <w:jc w:val="both"/>
        <w:rPr>
          <w:ins w:id="129" w:author="Roseli dos Santos Souza" w:date="2017-05-22T15:52:00Z"/>
          <w:rFonts w:ascii="Times New Roman" w:eastAsia="Times New Roman" w:hAnsi="Times New Roman"/>
          <w:sz w:val="24"/>
          <w:szCs w:val="24"/>
          <w:lang w:eastAsia="pt-BR"/>
        </w:rPr>
      </w:pP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>Art</w:t>
      </w:r>
      <w:r>
        <w:rPr>
          <w:rFonts w:ascii="Times New Roman" w:eastAsia="Times New Roman" w:hAnsi="Times New Roman"/>
          <w:sz w:val="24"/>
          <w:szCs w:val="24"/>
          <w:lang w:eastAsia="pt-BR"/>
        </w:rPr>
        <w:t>.</w:t>
      </w: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pt-BR"/>
        </w:rPr>
        <w:t>6°</w:t>
      </w: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 No planejamento e na implantação de </w:t>
      </w:r>
      <w:r w:rsidRPr="002F18CF">
        <w:rPr>
          <w:rFonts w:ascii="Times New Roman" w:eastAsia="Times New Roman" w:hAnsi="Times New Roman"/>
          <w:strike/>
          <w:color w:val="FF0000"/>
          <w:sz w:val="24"/>
          <w:szCs w:val="24"/>
          <w:lang w:eastAsia="pt-BR"/>
        </w:rPr>
        <w:t>redes de monitoramento de recursos hídricos</w:t>
      </w:r>
      <w:r w:rsidRPr="002F18CF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 xml:space="preserve"> </w:t>
      </w:r>
      <w:r w:rsidRPr="00F66F88">
        <w:rPr>
          <w:rFonts w:ascii="Times New Roman" w:hAnsi="Times New Roman"/>
          <w:color w:val="FF0000"/>
          <w:sz w:val="24"/>
          <w:szCs w:val="24"/>
        </w:rPr>
        <w:t>novos pontos de monitoramento fluviométrico nas bacias hidrográficas</w:t>
      </w:r>
      <w:r>
        <w:rPr>
          <w:rFonts w:ascii="Times New Roman" w:hAnsi="Times New Roman"/>
          <w:color w:val="0070C0"/>
          <w:sz w:val="24"/>
          <w:szCs w:val="24"/>
        </w:rPr>
        <w:t>,</w:t>
      </w: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 deverão ser considerados os aquíferos existentes </w:t>
      </w:r>
      <w:r w:rsidRPr="00F66F88">
        <w:rPr>
          <w:rFonts w:ascii="Times New Roman" w:eastAsia="Times New Roman" w:hAnsi="Times New Roman"/>
          <w:strike/>
          <w:color w:val="FF0000"/>
          <w:sz w:val="24"/>
          <w:szCs w:val="24"/>
          <w:lang w:eastAsia="pt-BR"/>
        </w:rPr>
        <w:t>nas bacias hidrográficas</w:t>
      </w: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 para que a contribuição subterrânea possa ser corretamente medida. </w:t>
      </w:r>
    </w:p>
    <w:p w:rsidR="002A3FAC" w:rsidRPr="003667CA" w:rsidRDefault="002A3FAC" w:rsidP="00F66F88">
      <w:pPr>
        <w:pStyle w:val="PargrafodaLista"/>
        <w:spacing w:after="0" w:line="360" w:lineRule="auto"/>
        <w:ind w:left="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</w:p>
    <w:p w:rsidR="00F66F88" w:rsidRPr="003667CA" w:rsidRDefault="00F66F88" w:rsidP="00F66F88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Art. </w:t>
      </w:r>
      <w:r>
        <w:rPr>
          <w:rFonts w:ascii="Times New Roman" w:eastAsia="Times New Roman" w:hAnsi="Times New Roman"/>
          <w:sz w:val="24"/>
          <w:szCs w:val="24"/>
          <w:lang w:eastAsia="pt-BR"/>
        </w:rPr>
        <w:t>8</w:t>
      </w: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>º No gerenciamento dos aquíferos e sistemas aquíferos interestaduais os órgãos gestores de recursos hídricos dos Estados e Distrito Federal poderão se articular com a Agência Na</w:t>
      </w:r>
      <w:r>
        <w:rPr>
          <w:rFonts w:ascii="Times New Roman" w:eastAsia="Times New Roman" w:hAnsi="Times New Roman"/>
          <w:sz w:val="24"/>
          <w:szCs w:val="24"/>
          <w:lang w:eastAsia="pt-BR"/>
        </w:rPr>
        <w:t>cional de Águas</w:t>
      </w: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 para a gestão compartilhada e integrada.</w:t>
      </w:r>
    </w:p>
    <w:p w:rsidR="00F66F88" w:rsidRDefault="00F66F88" w:rsidP="00F66F88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t-BR"/>
        </w:rPr>
      </w:pPr>
    </w:p>
    <w:p w:rsidR="00F66F88" w:rsidRPr="00F66F88" w:rsidRDefault="00F66F88" w:rsidP="00F66F88">
      <w:pPr>
        <w:spacing w:after="0" w:line="36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pt-BR"/>
        </w:rPr>
      </w:pPr>
      <w:r w:rsidRPr="00F66F88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lastRenderedPageBreak/>
        <w:t>Art. 9º</w:t>
      </w:r>
      <w:r w:rsidRPr="00F66F88" w:rsidDel="004551DD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 xml:space="preserve"> </w:t>
      </w:r>
      <w:r w:rsidRPr="00F66F88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 xml:space="preserve">A União, em articulação com os órgãos gestores estaduais de recursos hídricos, desempenhará as tratativas necessárias nas relações bi e multilaterais envolvendo aquíferos ou sistemas aquíferos </w:t>
      </w:r>
      <w:proofErr w:type="spellStart"/>
      <w:r w:rsidRPr="00F66F88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transfronteiriços</w:t>
      </w:r>
      <w:proofErr w:type="spellEnd"/>
      <w:r w:rsidRPr="00F66F88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.</w:t>
      </w:r>
    </w:p>
    <w:p w:rsidR="00F66F88" w:rsidRPr="00E54979" w:rsidRDefault="00F66F88" w:rsidP="00F66F88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</w:p>
    <w:p w:rsidR="00F66F88" w:rsidRPr="00F66F88" w:rsidRDefault="00F66F88" w:rsidP="00F66F88">
      <w:pPr>
        <w:spacing w:after="0" w:line="36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pt-BR"/>
        </w:rPr>
      </w:pP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Art. </w:t>
      </w:r>
      <w:r>
        <w:rPr>
          <w:rFonts w:ascii="Times New Roman" w:eastAsia="Times New Roman" w:hAnsi="Times New Roman"/>
          <w:sz w:val="24"/>
          <w:szCs w:val="24"/>
          <w:lang w:eastAsia="pt-BR"/>
        </w:rPr>
        <w:t>10°</w:t>
      </w: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 </w:t>
      </w:r>
      <w:r w:rsidRPr="002D7EE5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 xml:space="preserve">Fica </w:t>
      </w:r>
      <w:r w:rsidRPr="00F66F88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 xml:space="preserve">priorizado </w:t>
      </w:r>
      <w:r w:rsidRPr="00F66F88">
        <w:rPr>
          <w:rFonts w:ascii="Times New Roman" w:eastAsia="Times New Roman" w:hAnsi="Times New Roman"/>
          <w:strike/>
          <w:color w:val="FF0000"/>
          <w:sz w:val="24"/>
          <w:szCs w:val="24"/>
          <w:lang w:eastAsia="pt-BR"/>
        </w:rPr>
        <w:t>a elaboração</w:t>
      </w:r>
      <w:r w:rsidRPr="00F66F88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 xml:space="preserve"> o desenvolvimento </w:t>
      </w: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de estudos e a definição de normativos </w:t>
      </w:r>
      <w:r w:rsidRPr="00F66F88">
        <w:rPr>
          <w:rFonts w:ascii="Times New Roman" w:eastAsia="Times New Roman" w:hAnsi="Times New Roman"/>
          <w:strike/>
          <w:color w:val="FF0000"/>
          <w:sz w:val="24"/>
          <w:szCs w:val="24"/>
          <w:lang w:eastAsia="pt-BR"/>
        </w:rPr>
        <w:t>para</w:t>
      </w:r>
      <w:r w:rsidRPr="00F66F88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 xml:space="preserve"> com vistas a </w:t>
      </w: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gestão integrada dos recursos hídricos superficiais e subterrâneos </w:t>
      </w:r>
      <w:r w:rsidRPr="00F66F88">
        <w:rPr>
          <w:rFonts w:ascii="Times New Roman" w:eastAsia="Times New Roman" w:hAnsi="Times New Roman"/>
          <w:strike/>
          <w:color w:val="FF0000"/>
          <w:sz w:val="24"/>
          <w:szCs w:val="24"/>
          <w:lang w:eastAsia="pt-BR"/>
        </w:rPr>
        <w:t>para as</w:t>
      </w:r>
      <w:r w:rsidRPr="00F66F88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 xml:space="preserve"> em </w:t>
      </w: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bacias hidrográficas definidas como </w:t>
      </w:r>
      <w:r w:rsidRPr="00F66F88">
        <w:rPr>
          <w:rFonts w:ascii="Times New Roman" w:eastAsia="Times New Roman" w:hAnsi="Times New Roman"/>
          <w:strike/>
          <w:color w:val="FF0000"/>
          <w:sz w:val="24"/>
          <w:szCs w:val="24"/>
          <w:lang w:eastAsia="pt-BR"/>
        </w:rPr>
        <w:t>críticas ou de especial interesse para a gestão de recursos hídricos</w:t>
      </w:r>
      <w:r w:rsidRPr="00F66F88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 xml:space="preserve"> prioritárias para a elaboração, atualização ou implementação de planos de recursos hídricos.</w:t>
      </w:r>
    </w:p>
    <w:p w:rsidR="00F66F88" w:rsidRPr="003667CA" w:rsidRDefault="00F66F88" w:rsidP="00F66F88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</w:p>
    <w:p w:rsidR="00F66F88" w:rsidRPr="003667CA" w:rsidRDefault="00F66F88" w:rsidP="00F66F88">
      <w:pPr>
        <w:suppressAutoHyphens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strike/>
          <w:sz w:val="24"/>
          <w:szCs w:val="24"/>
          <w:lang w:eastAsia="en-US"/>
        </w:rPr>
      </w:pPr>
    </w:p>
    <w:p w:rsidR="00F66F88" w:rsidRPr="003667CA" w:rsidRDefault="00F66F88" w:rsidP="00F66F88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>Art. 1</w:t>
      </w:r>
      <w:r>
        <w:rPr>
          <w:rFonts w:ascii="Times New Roman" w:eastAsia="Times New Roman" w:hAnsi="Times New Roman"/>
          <w:sz w:val="24"/>
          <w:szCs w:val="24"/>
          <w:lang w:eastAsia="pt-BR"/>
        </w:rPr>
        <w:t>1</w:t>
      </w:r>
      <w:r>
        <w:rPr>
          <w:rFonts w:ascii="Times New Roman" w:eastAsia="Times New Roman" w:hAnsi="Times New Roman"/>
          <w:sz w:val="24"/>
          <w:szCs w:val="24"/>
          <w:lang w:eastAsia="pt-BR"/>
        </w:rPr>
        <w:tab/>
      </w: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 Esta Resolução entra em vigor na data de sua publicação.</w:t>
      </w:r>
    </w:p>
    <w:p w:rsidR="00F66F88" w:rsidRPr="003667CA" w:rsidRDefault="00F66F88" w:rsidP="00F66F88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85"/>
        <w:gridCol w:w="4660"/>
      </w:tblGrid>
      <w:tr w:rsidR="00F66F88" w:rsidRPr="003667CA" w:rsidTr="00977E25">
        <w:tc>
          <w:tcPr>
            <w:tcW w:w="4685" w:type="dxa"/>
            <w:shd w:val="clear" w:color="auto" w:fill="auto"/>
          </w:tcPr>
          <w:p w:rsidR="00F66F88" w:rsidRPr="003667CA" w:rsidRDefault="00F66F88" w:rsidP="00977E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t-BR"/>
              </w:rPr>
            </w:pPr>
            <w:r w:rsidRPr="003667C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t-BR"/>
              </w:rPr>
              <w:t>Presidente</w:t>
            </w:r>
          </w:p>
        </w:tc>
        <w:tc>
          <w:tcPr>
            <w:tcW w:w="4660" w:type="dxa"/>
            <w:shd w:val="clear" w:color="auto" w:fill="auto"/>
          </w:tcPr>
          <w:p w:rsidR="00F66F88" w:rsidRPr="003667CA" w:rsidRDefault="00F66F88" w:rsidP="00977E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  <w:r w:rsidRPr="003667C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t-BR"/>
              </w:rPr>
              <w:t>Secretário Executivo</w:t>
            </w:r>
          </w:p>
        </w:tc>
      </w:tr>
    </w:tbl>
    <w:p w:rsidR="00F66F88" w:rsidRPr="00F66F88" w:rsidRDefault="00F66F88" w:rsidP="00F66F88">
      <w:pPr>
        <w:spacing w:line="36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pt-BR"/>
        </w:rPr>
      </w:pPr>
      <w:r>
        <w:rPr>
          <w:rFonts w:ascii="Times New Roman" w:eastAsia="Times New Roman" w:hAnsi="Times New Roman"/>
          <w:sz w:val="24"/>
          <w:szCs w:val="24"/>
          <w:lang w:eastAsia="pt-BR"/>
        </w:rPr>
        <w:t xml:space="preserve">                   JOSÉ SARNEY FILHO</w:t>
      </w:r>
      <w:r>
        <w:rPr>
          <w:rFonts w:ascii="Times New Roman" w:eastAsia="Times New Roman" w:hAnsi="Times New Roman"/>
          <w:sz w:val="24"/>
          <w:szCs w:val="24"/>
          <w:lang w:eastAsia="pt-BR"/>
        </w:rPr>
        <w:tab/>
      </w:r>
      <w:r>
        <w:rPr>
          <w:rFonts w:ascii="Times New Roman" w:eastAsia="Times New Roman" w:hAnsi="Times New Roman"/>
          <w:sz w:val="24"/>
          <w:szCs w:val="24"/>
          <w:lang w:eastAsia="pt-BR"/>
        </w:rPr>
        <w:tab/>
      </w:r>
      <w:r>
        <w:rPr>
          <w:rFonts w:ascii="Times New Roman" w:eastAsia="Times New Roman" w:hAnsi="Times New Roman"/>
          <w:sz w:val="24"/>
          <w:szCs w:val="24"/>
          <w:lang w:eastAsia="pt-BR"/>
        </w:rPr>
        <w:tab/>
      </w:r>
      <w:r>
        <w:rPr>
          <w:rFonts w:ascii="Times New Roman" w:eastAsia="Times New Roman" w:hAnsi="Times New Roman"/>
          <w:sz w:val="24"/>
          <w:szCs w:val="24"/>
          <w:lang w:eastAsia="pt-BR"/>
        </w:rPr>
        <w:tab/>
      </w:r>
      <w:r w:rsidRPr="00F66F88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JAIR VIEIRA TANNÚS JUNIOR</w:t>
      </w:r>
    </w:p>
    <w:p w:rsidR="0025328F" w:rsidRDefault="0025328F">
      <w:bookmarkStart w:id="130" w:name="_GoBack"/>
      <w:bookmarkEnd w:id="130"/>
    </w:p>
    <w:sectPr w:rsidR="0025328F" w:rsidSect="001A593D">
      <w:footerReference w:type="default" r:id="rId8"/>
      <w:pgSz w:w="11906" w:h="16838"/>
      <w:pgMar w:top="1134" w:right="1134" w:bottom="680" w:left="1701" w:header="720" w:footer="11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273E" w:rsidRDefault="0091273E">
      <w:pPr>
        <w:spacing w:after="0" w:line="240" w:lineRule="auto"/>
      </w:pPr>
      <w:r>
        <w:separator/>
      </w:r>
    </w:p>
  </w:endnote>
  <w:endnote w:type="continuationSeparator" w:id="0">
    <w:p w:rsidR="0091273E" w:rsidRDefault="009127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3C55" w:rsidRPr="00B33A16" w:rsidRDefault="0019464F">
    <w:pPr>
      <w:pStyle w:val="Rodap"/>
      <w:jc w:val="center"/>
    </w:pPr>
    <w:r>
      <w:fldChar w:fldCharType="begin"/>
    </w:r>
    <w:r w:rsidR="002F18CF">
      <w:instrText>PAGE   \* MERGEFORMAT</w:instrText>
    </w:r>
    <w:r>
      <w:fldChar w:fldCharType="separate"/>
    </w:r>
    <w:r w:rsidR="00602B1A">
      <w:rPr>
        <w:noProof/>
      </w:rPr>
      <w:t>6</w:t>
    </w:r>
    <w:r>
      <w:fldChar w:fldCharType="end"/>
    </w:r>
    <w:r w:rsidR="002F18CF">
      <w:t xml:space="preserve"> – Proposta Resolução Gestão Integrada -  Reunião Conjunta </w:t>
    </w:r>
    <w:r w:rsidR="00D90D60">
      <w:t>14/03/</w:t>
    </w:r>
    <w:r w:rsidR="002F18CF" w:rsidRPr="00B33A16">
      <w:t>1</w:t>
    </w:r>
    <w:r w:rsidR="00D90D60">
      <w:t>7</w:t>
    </w:r>
  </w:p>
  <w:p w:rsidR="0082734E" w:rsidRPr="0082734E" w:rsidRDefault="00602B1A">
    <w:pPr>
      <w:pStyle w:val="Rodap"/>
      <w:jc w:val="center"/>
    </w:pPr>
  </w:p>
  <w:p w:rsidR="002725B4" w:rsidRDefault="00602B1A">
    <w:pPr>
      <w:pStyle w:val="Rodap"/>
      <w:jc w:val="center"/>
    </w:pPr>
  </w:p>
  <w:p w:rsidR="00E14AAE" w:rsidRPr="005241B2" w:rsidRDefault="002F18CF" w:rsidP="005241B2">
    <w:pPr>
      <w:pStyle w:val="Rodap"/>
      <w:jc w:val="both"/>
      <w:rPr>
        <w:b/>
        <w:color w:val="7030A0"/>
        <w:sz w:val="20"/>
        <w:szCs w:val="20"/>
      </w:rPr>
    </w:pPr>
    <w:r>
      <w:rPr>
        <w:b/>
        <w:color w:val="7030A0"/>
        <w:sz w:val="20"/>
        <w:szCs w:val="20"/>
      </w:rPr>
      <w:t xml:space="preserve"> </w:t>
    </w:r>
  </w:p>
  <w:p w:rsidR="007F39A8" w:rsidRPr="005241B2" w:rsidRDefault="00602B1A" w:rsidP="005241B2">
    <w:pPr>
      <w:pStyle w:val="Rodap"/>
      <w:jc w:val="both"/>
      <w:rPr>
        <w:sz w:val="20"/>
        <w:szCs w:val="20"/>
      </w:rPr>
    </w:pPr>
  </w:p>
  <w:p w:rsidR="00F022FB" w:rsidRDefault="00602B1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273E" w:rsidRDefault="0091273E">
      <w:pPr>
        <w:spacing w:after="0" w:line="240" w:lineRule="auto"/>
      </w:pPr>
      <w:r>
        <w:separator/>
      </w:r>
    </w:p>
  </w:footnote>
  <w:footnote w:type="continuationSeparator" w:id="0">
    <w:p w:rsidR="0091273E" w:rsidRDefault="009127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06649"/>
    <w:multiLevelType w:val="hybridMultilevel"/>
    <w:tmpl w:val="76B0A1FC"/>
    <w:lvl w:ilvl="0" w:tplc="E6EC7906">
      <w:start w:val="1"/>
      <w:numFmt w:val="lowerLetter"/>
      <w:lvlText w:val="%1-"/>
      <w:lvlJc w:val="left"/>
      <w:pPr>
        <w:ind w:left="213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856" w:hanging="360"/>
      </w:pPr>
    </w:lvl>
    <w:lvl w:ilvl="2" w:tplc="0416001B" w:tentative="1">
      <w:start w:val="1"/>
      <w:numFmt w:val="lowerRoman"/>
      <w:lvlText w:val="%3."/>
      <w:lvlJc w:val="right"/>
      <w:pPr>
        <w:ind w:left="3576" w:hanging="180"/>
      </w:pPr>
    </w:lvl>
    <w:lvl w:ilvl="3" w:tplc="0416000F" w:tentative="1">
      <w:start w:val="1"/>
      <w:numFmt w:val="decimal"/>
      <w:lvlText w:val="%4."/>
      <w:lvlJc w:val="left"/>
      <w:pPr>
        <w:ind w:left="4296" w:hanging="360"/>
      </w:pPr>
    </w:lvl>
    <w:lvl w:ilvl="4" w:tplc="04160019" w:tentative="1">
      <w:start w:val="1"/>
      <w:numFmt w:val="lowerLetter"/>
      <w:lvlText w:val="%5."/>
      <w:lvlJc w:val="left"/>
      <w:pPr>
        <w:ind w:left="5016" w:hanging="360"/>
      </w:pPr>
    </w:lvl>
    <w:lvl w:ilvl="5" w:tplc="0416001B" w:tentative="1">
      <w:start w:val="1"/>
      <w:numFmt w:val="lowerRoman"/>
      <w:lvlText w:val="%6."/>
      <w:lvlJc w:val="right"/>
      <w:pPr>
        <w:ind w:left="5736" w:hanging="180"/>
      </w:pPr>
    </w:lvl>
    <w:lvl w:ilvl="6" w:tplc="0416000F" w:tentative="1">
      <w:start w:val="1"/>
      <w:numFmt w:val="decimal"/>
      <w:lvlText w:val="%7."/>
      <w:lvlJc w:val="left"/>
      <w:pPr>
        <w:ind w:left="6456" w:hanging="360"/>
      </w:pPr>
    </w:lvl>
    <w:lvl w:ilvl="7" w:tplc="04160019" w:tentative="1">
      <w:start w:val="1"/>
      <w:numFmt w:val="lowerLetter"/>
      <w:lvlText w:val="%8."/>
      <w:lvlJc w:val="left"/>
      <w:pPr>
        <w:ind w:left="7176" w:hanging="360"/>
      </w:pPr>
    </w:lvl>
    <w:lvl w:ilvl="8" w:tplc="0416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" w15:restartNumberingAfterBreak="0">
    <w:nsid w:val="1FEE384E"/>
    <w:multiLevelType w:val="hybridMultilevel"/>
    <w:tmpl w:val="8CF4D41E"/>
    <w:lvl w:ilvl="0" w:tplc="0D165C26">
      <w:start w:val="1"/>
      <w:numFmt w:val="upperRoman"/>
      <w:lvlText w:val="%1."/>
      <w:lvlJc w:val="right"/>
      <w:pPr>
        <w:ind w:left="360" w:hanging="360"/>
      </w:pPr>
      <w:rPr>
        <w:color w:val="000000"/>
      </w:rPr>
    </w:lvl>
    <w:lvl w:ilvl="1" w:tplc="04160019" w:tentative="1">
      <w:start w:val="1"/>
      <w:numFmt w:val="lowerLetter"/>
      <w:lvlText w:val="%2."/>
      <w:lvlJc w:val="left"/>
      <w:pPr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oseli dos Santos Souza">
    <w15:presenceInfo w15:providerId="AD" w15:userId="S-1-5-21-10562335-2982657715-2242529834-567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F88"/>
    <w:rsid w:val="000357C5"/>
    <w:rsid w:val="000606C4"/>
    <w:rsid w:val="001516A3"/>
    <w:rsid w:val="0019464F"/>
    <w:rsid w:val="001A6E13"/>
    <w:rsid w:val="001D7127"/>
    <w:rsid w:val="0025328F"/>
    <w:rsid w:val="002A3FAC"/>
    <w:rsid w:val="002C41BC"/>
    <w:rsid w:val="002F18CF"/>
    <w:rsid w:val="002F1BA2"/>
    <w:rsid w:val="00301B27"/>
    <w:rsid w:val="00345720"/>
    <w:rsid w:val="004A54E9"/>
    <w:rsid w:val="005A02A8"/>
    <w:rsid w:val="005B5F9B"/>
    <w:rsid w:val="005B7842"/>
    <w:rsid w:val="00602B1A"/>
    <w:rsid w:val="006565B4"/>
    <w:rsid w:val="006700DB"/>
    <w:rsid w:val="00690566"/>
    <w:rsid w:val="006D636E"/>
    <w:rsid w:val="00725A24"/>
    <w:rsid w:val="007304AE"/>
    <w:rsid w:val="008232FB"/>
    <w:rsid w:val="008375EE"/>
    <w:rsid w:val="008657A3"/>
    <w:rsid w:val="00897263"/>
    <w:rsid w:val="008B3C5B"/>
    <w:rsid w:val="008C0CDC"/>
    <w:rsid w:val="008C2615"/>
    <w:rsid w:val="0091273E"/>
    <w:rsid w:val="00922D48"/>
    <w:rsid w:val="00925CF5"/>
    <w:rsid w:val="009E4D46"/>
    <w:rsid w:val="00A07F4B"/>
    <w:rsid w:val="00A3541B"/>
    <w:rsid w:val="00A70DF0"/>
    <w:rsid w:val="00A7180C"/>
    <w:rsid w:val="00AB7847"/>
    <w:rsid w:val="00B25FAC"/>
    <w:rsid w:val="00BB3CA8"/>
    <w:rsid w:val="00C04CEA"/>
    <w:rsid w:val="00C22961"/>
    <w:rsid w:val="00C30F41"/>
    <w:rsid w:val="00C878F9"/>
    <w:rsid w:val="00CD19A1"/>
    <w:rsid w:val="00D13531"/>
    <w:rsid w:val="00D4542F"/>
    <w:rsid w:val="00D90D60"/>
    <w:rsid w:val="00DA641D"/>
    <w:rsid w:val="00DC5950"/>
    <w:rsid w:val="00E17742"/>
    <w:rsid w:val="00E17E64"/>
    <w:rsid w:val="00E72B92"/>
    <w:rsid w:val="00EB3602"/>
    <w:rsid w:val="00F47EB3"/>
    <w:rsid w:val="00F66F88"/>
    <w:rsid w:val="00FD2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2A56CB-3C1C-4C92-8785-87937F7B6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6F88"/>
    <w:pPr>
      <w:suppressAutoHyphens/>
      <w:spacing w:after="200" w:line="276" w:lineRule="auto"/>
    </w:pPr>
    <w:rPr>
      <w:rFonts w:ascii="Calibri" w:eastAsia="Calibri" w:hAnsi="Calibri" w:cs="Times New Roman"/>
      <w:lang w:eastAsia="zh-CN"/>
    </w:rPr>
  </w:style>
  <w:style w:type="paragraph" w:styleId="Ttulo3">
    <w:name w:val="heading 3"/>
    <w:basedOn w:val="Normal"/>
    <w:next w:val="Normal"/>
    <w:link w:val="Ttulo3Char"/>
    <w:autoRedefine/>
    <w:qFormat/>
    <w:rsid w:val="005A02A8"/>
    <w:pPr>
      <w:keepNext/>
      <w:spacing w:before="60" w:after="120" w:line="360" w:lineRule="auto"/>
      <w:jc w:val="center"/>
      <w:outlineLvl w:val="2"/>
    </w:pPr>
    <w:rPr>
      <w:rFonts w:asciiTheme="majorHAnsi" w:hAnsiTheme="majorHAnsi"/>
      <w:b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link w:val="Ttulo3"/>
    <w:rsid w:val="005A02A8"/>
    <w:rPr>
      <w:rFonts w:asciiTheme="majorHAnsi" w:hAnsiTheme="majorHAnsi"/>
      <w:b/>
      <w:sz w:val="24"/>
    </w:rPr>
  </w:style>
  <w:style w:type="paragraph" w:customStyle="1" w:styleId="Recuodecorpodetexto21">
    <w:name w:val="Recuo de corpo de texto 21"/>
    <w:basedOn w:val="Normal"/>
    <w:rsid w:val="00F66F88"/>
    <w:pPr>
      <w:spacing w:after="0" w:line="240" w:lineRule="auto"/>
      <w:ind w:right="743" w:firstLine="1418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Refdecomentrio">
    <w:name w:val="annotation reference"/>
    <w:uiPriority w:val="99"/>
    <w:semiHidden/>
    <w:unhideWhenUsed/>
    <w:qFormat/>
    <w:rsid w:val="00F66F88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qFormat/>
    <w:rsid w:val="00F66F88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qFormat/>
    <w:rsid w:val="00F66F88"/>
    <w:rPr>
      <w:rFonts w:ascii="Calibri" w:eastAsia="Calibri" w:hAnsi="Calibri" w:cs="Times New Roman"/>
      <w:sz w:val="20"/>
      <w:szCs w:val="20"/>
      <w:lang w:eastAsia="zh-CN"/>
    </w:rPr>
  </w:style>
  <w:style w:type="paragraph" w:styleId="Rodap">
    <w:name w:val="footer"/>
    <w:basedOn w:val="Normal"/>
    <w:link w:val="RodapChar"/>
    <w:uiPriority w:val="99"/>
    <w:unhideWhenUsed/>
    <w:rsid w:val="00F66F8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66F88"/>
    <w:rPr>
      <w:rFonts w:ascii="Calibri" w:eastAsia="Calibri" w:hAnsi="Calibri" w:cs="Times New Roman"/>
      <w:lang w:eastAsia="zh-CN"/>
    </w:rPr>
  </w:style>
  <w:style w:type="paragraph" w:styleId="PargrafodaLista">
    <w:name w:val="List Paragraph"/>
    <w:basedOn w:val="Normal"/>
    <w:uiPriority w:val="34"/>
    <w:qFormat/>
    <w:rsid w:val="00F66F88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3457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45720"/>
    <w:rPr>
      <w:rFonts w:ascii="Tahoma" w:eastAsia="Calibri" w:hAnsi="Tahoma" w:cs="Tahoma"/>
      <w:sz w:val="16"/>
      <w:szCs w:val="16"/>
      <w:lang w:eastAsia="zh-CN"/>
    </w:rPr>
  </w:style>
  <w:style w:type="paragraph" w:styleId="Cabealho">
    <w:name w:val="header"/>
    <w:basedOn w:val="Normal"/>
    <w:link w:val="CabealhoChar"/>
    <w:uiPriority w:val="99"/>
    <w:semiHidden/>
    <w:unhideWhenUsed/>
    <w:rsid w:val="00D90D6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D90D60"/>
    <w:rPr>
      <w:rFonts w:ascii="Calibri" w:eastAsia="Calibri" w:hAnsi="Calibri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1662</Words>
  <Characters>8975</Characters>
  <Application>Microsoft Office Word</Application>
  <DocSecurity>0</DocSecurity>
  <Lines>74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Márcia Tereza Pantoja Gaspar</dc:creator>
  <cp:lastModifiedBy>Roseli dos Santos Souza</cp:lastModifiedBy>
  <cp:revision>3</cp:revision>
  <dcterms:created xsi:type="dcterms:W3CDTF">2017-05-22T18:47:00Z</dcterms:created>
  <dcterms:modified xsi:type="dcterms:W3CDTF">2017-05-22T19:08:00Z</dcterms:modified>
</cp:coreProperties>
</file>